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E79EE0"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687113">
        <w:fldChar w:fldCharType="begin"/>
      </w:r>
      <w:r w:rsidR="00687113" w:rsidRPr="001B1068">
        <w:rPr>
          <w:lang w:val="fr-FR"/>
        </w:rPr>
        <w:instrText xml:space="preserve"> HYPERLINK "mailto:decom@mdic.gov.br" </w:instrText>
      </w:r>
      <w:r w:rsidR="00687113">
        <w:fldChar w:fldCharType="separate"/>
      </w:r>
      <w:r w:rsidRPr="001B1068">
        <w:rPr>
          <w:rStyle w:val="Hyperlink"/>
          <w:rFonts w:ascii="Times New Roman" w:hAnsi="Times New Roman" w:cs="Times New Roman"/>
          <w:sz w:val="18"/>
          <w:szCs w:val="18"/>
          <w:lang w:val="fr-FR"/>
        </w:rPr>
        <w:t>decom@mdic.gov.br</w:t>
      </w:r>
      <w:r w:rsidR="00687113">
        <w:rPr>
          <w:rStyle w:val="Hyperlink"/>
          <w:rFonts w:ascii="Times New Roman" w:hAnsi="Times New Roman" w:cs="Times New Roman"/>
          <w:sz w:val="18"/>
          <w:szCs w:val="18"/>
          <w:lang w:val="en-US"/>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003B4D29" w:rsidRPr="003B4D29">
        <w:rPr>
          <w:rFonts w:ascii="Times New Roman" w:hAnsi="Times New Roman" w:cs="Times New Roman"/>
          <w:sz w:val="24"/>
          <w:szCs w:val="24"/>
          <w:lang w:val="en-US"/>
        </w:rPr>
        <w:t>ceramic tiles</w:t>
      </w:r>
      <w:r w:rsidRPr="003B4D29">
        <w:rPr>
          <w:rFonts w:ascii="Times New Roman" w:hAnsi="Times New Roman" w:cs="Times New Roman"/>
          <w:sz w:val="24"/>
          <w:szCs w:val="24"/>
          <w:lang w:val="en-US"/>
        </w:rPr>
        <w:t>,</w:t>
      </w:r>
      <w:r w:rsidRPr="00736101">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usually classified under item </w:t>
      </w:r>
      <w:r w:rsidR="003B4D29">
        <w:rPr>
          <w:rFonts w:ascii="Times New Roman" w:hAnsi="Times New Roman" w:cs="Times New Roman"/>
          <w:sz w:val="24"/>
          <w:szCs w:val="24"/>
          <w:lang w:val="en-US"/>
        </w:rPr>
        <w:t>6907.21.00</w:t>
      </w:r>
      <w:r w:rsidR="007E1ACA" w:rsidRPr="005442AE">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original from </w:t>
      </w:r>
      <w:r w:rsidR="003B4D29">
        <w:rPr>
          <w:rFonts w:ascii="Times New Roman" w:hAnsi="Times New Roman" w:cs="Times New Roman"/>
          <w:sz w:val="24"/>
          <w:szCs w:val="24"/>
          <w:lang w:val="en-US"/>
        </w:rPr>
        <w:t>China</w:t>
      </w:r>
      <w:r w:rsidR="007E1ACA" w:rsidRPr="005442AE">
        <w:rPr>
          <w:rFonts w:ascii="Times New Roman" w:hAnsi="Times New Roman" w:cs="Times New Roman"/>
          <w:sz w:val="24"/>
          <w:szCs w:val="24"/>
          <w:lang w:val="en-US"/>
        </w:rPr>
        <w:t>, 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BB5C42" w:rsidRDefault="007E1ACA" w:rsidP="007E1ACA">
      <w:pPr>
        <w:spacing w:after="0"/>
        <w:jc w:val="center"/>
        <w:rPr>
          <w:rFonts w:ascii="Times New Roman" w:hAnsi="Times New Roman" w:cs="Times New Roman"/>
          <w:bCs/>
          <w:sz w:val="24"/>
          <w:szCs w:val="24"/>
          <w:lang w:val="en-US"/>
        </w:rPr>
      </w:pPr>
      <w:r w:rsidRPr="00BB5C42">
        <w:rPr>
          <w:rFonts w:ascii="Times New Roman" w:hAnsi="Times New Roman" w:cs="Times New Roman"/>
          <w:sz w:val="24"/>
          <w:szCs w:val="24"/>
          <w:lang w:val="en-US"/>
        </w:rPr>
        <w:t xml:space="preserve">Administrative Process SECEX </w:t>
      </w:r>
      <w:r w:rsidR="000349B6" w:rsidRPr="00BB5C42">
        <w:rPr>
          <w:rFonts w:ascii="Times New Roman" w:hAnsi="Times New Roman" w:cs="Times New Roman"/>
          <w:sz w:val="24"/>
          <w:szCs w:val="24"/>
          <w:lang w:val="en-US"/>
        </w:rPr>
        <w:t>52272.003657/2019-41</w:t>
      </w:r>
    </w:p>
    <w:p w:rsidR="000349B6" w:rsidRDefault="007E1ACA" w:rsidP="007E1ACA">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Contact: (+55 61) 2027- </w:t>
      </w:r>
      <w:r w:rsidR="006E23D9">
        <w:rPr>
          <w:rFonts w:ascii="Times New Roman" w:hAnsi="Times New Roman" w:cs="Times New Roman"/>
          <w:sz w:val="24"/>
          <w:szCs w:val="24"/>
          <w:lang w:val="en-US"/>
        </w:rPr>
        <w:t>7770</w:t>
      </w:r>
      <w:r w:rsidRPr="005442AE">
        <w:rPr>
          <w:rFonts w:ascii="Times New Roman" w:hAnsi="Times New Roman" w:cs="Times New Roman"/>
          <w:sz w:val="24"/>
          <w:szCs w:val="24"/>
          <w:lang w:val="en-US"/>
        </w:rPr>
        <w:t xml:space="preserve"> or </w:t>
      </w:r>
      <w:hyperlink r:id="rId8" w:history="1">
        <w:r w:rsidR="000349B6" w:rsidRPr="00D226D3">
          <w:rPr>
            <w:rStyle w:val="Hyperlink"/>
            <w:rFonts w:ascii="Times New Roman" w:hAnsi="Times New Roman" w:cs="Times New Roman"/>
            <w:sz w:val="24"/>
            <w:szCs w:val="24"/>
            <w:lang w:val="en-US"/>
          </w:rPr>
          <w:t>porcelanatorev@mdic.gov.br</w:t>
        </w:r>
      </w:hyperlink>
    </w:p>
    <w:p w:rsidR="00D471C0" w:rsidRDefault="00D471C0" w:rsidP="0036633F">
      <w:pPr>
        <w:spacing w:after="0"/>
        <w:jc w:val="center"/>
        <w:rPr>
          <w:rFonts w:ascii="Times New Roman" w:hAnsi="Times New Roman" w:cs="Times New Roman"/>
          <w:sz w:val="24"/>
          <w:szCs w:val="24"/>
          <w:lang w:val="en-US"/>
        </w:rPr>
      </w:pPr>
    </w:p>
    <w:p w:rsidR="006E23D9" w:rsidRPr="005442AE" w:rsidRDefault="006E23D9"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BF68"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 xml:space="preserve">of the anti-dumping measure levied on Brazilian imports </w:t>
      </w:r>
      <w:r w:rsidR="00422A8D" w:rsidRPr="000349B6">
        <w:rPr>
          <w:rFonts w:ascii="Times New Roman" w:hAnsi="Times New Roman" w:cs="Times New Roman"/>
          <w:sz w:val="24"/>
          <w:szCs w:val="24"/>
          <w:lang w:val="en-US"/>
        </w:rPr>
        <w:t xml:space="preserve">of </w:t>
      </w:r>
      <w:r w:rsidR="000349B6" w:rsidRPr="000349B6">
        <w:rPr>
          <w:rFonts w:ascii="Times New Roman" w:hAnsi="Times New Roman" w:cs="Times New Roman"/>
          <w:sz w:val="24"/>
          <w:szCs w:val="24"/>
          <w:lang w:val="en-US"/>
        </w:rPr>
        <w:t>ceramic tiles</w:t>
      </w:r>
      <w:r w:rsidR="00422A8D" w:rsidRPr="000349B6">
        <w:rPr>
          <w:rFonts w:ascii="Times New Roman" w:hAnsi="Times New Roman" w:cs="Times New Roman"/>
          <w:sz w:val="24"/>
          <w:szCs w:val="24"/>
          <w:lang w:val="en-US"/>
        </w:rPr>
        <w:t>, usually classified under item(s)</w:t>
      </w:r>
      <w:r w:rsidR="000349B6" w:rsidRPr="000349B6">
        <w:rPr>
          <w:rFonts w:ascii="Times New Roman" w:hAnsi="Times New Roman" w:cs="Times New Roman"/>
          <w:sz w:val="24"/>
          <w:szCs w:val="24"/>
          <w:lang w:val="en-US"/>
        </w:rPr>
        <w:t xml:space="preserve"> 6907.21.00</w:t>
      </w:r>
      <w:r w:rsidR="00422A8D" w:rsidRPr="000349B6">
        <w:rPr>
          <w:rFonts w:ascii="Times New Roman" w:hAnsi="Times New Roman" w:cs="Times New Roman"/>
          <w:sz w:val="24"/>
          <w:szCs w:val="24"/>
          <w:lang w:val="en-US"/>
        </w:rPr>
        <w:t xml:space="preserve"> of the MERCOSUR Common Nomenclature </w:t>
      </w:r>
      <w:r w:rsidR="00422A8D" w:rsidRPr="005442AE">
        <w:rPr>
          <w:rFonts w:ascii="Times New Roman" w:hAnsi="Times New Roman" w:cs="Times New Roman"/>
          <w:sz w:val="24"/>
          <w:szCs w:val="24"/>
          <w:lang w:val="en-US"/>
        </w:rPr>
        <w:t xml:space="preserve">(NCM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original from</w:t>
      </w:r>
      <w:r w:rsidR="000349B6">
        <w:rPr>
          <w:rFonts w:ascii="Times New Roman" w:hAnsi="Times New Roman" w:cs="Times New Roman"/>
          <w:sz w:val="24"/>
          <w:szCs w:val="24"/>
          <w:lang w:val="en-US"/>
        </w:rPr>
        <w:t xml:space="preserve"> China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F345D"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A11FCD"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B5391"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5442AE" w:rsidRDefault="004B65C7" w:rsidP="001157B4">
      <w:pPr>
        <w:pStyle w:val="PargrafodaLista"/>
        <w:numPr>
          <w:ilvl w:val="0"/>
          <w:numId w:val="4"/>
        </w:numPr>
        <w:jc w:val="both"/>
        <w:rPr>
          <w:rFonts w:ascii="Times New Roman" w:hAnsi="Times New Roman" w:cs="Times New Roman"/>
          <w:sz w:val="24"/>
          <w:szCs w:val="24"/>
          <w:lang w:val="en-US"/>
        </w:rPr>
      </w:pPr>
      <w:r w:rsidRPr="004B65C7">
        <w:rPr>
          <w:rFonts w:ascii="Times New Roman" w:hAnsi="Times New Roman" w:cs="Times New Roman"/>
          <w:sz w:val="24"/>
          <w:szCs w:val="24"/>
          <w:u w:color="FF0000"/>
          <w:lang w:val="en-US"/>
        </w:rPr>
        <w:t>Ceramic tiles</w:t>
      </w:r>
      <w:r w:rsidR="001157B4" w:rsidRPr="005442AE">
        <w:rPr>
          <w:rFonts w:ascii="Times New Roman" w:hAnsi="Times New Roman" w:cs="Times New Roman"/>
          <w:sz w:val="24"/>
          <w:szCs w:val="24"/>
          <w:lang w:val="en-US"/>
        </w:rPr>
        <w:t xml:space="preserve">, commonly classified under item(s) </w:t>
      </w:r>
      <w:r>
        <w:rPr>
          <w:rFonts w:ascii="Times New Roman" w:hAnsi="Times New Roman" w:cs="Times New Roman"/>
          <w:sz w:val="24"/>
          <w:szCs w:val="24"/>
          <w:lang w:val="en-US"/>
        </w:rPr>
        <w:t>6907.21.00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Pr>
          <w:rFonts w:ascii="Times New Roman" w:hAnsi="Times New Roman" w:cs="Times New Roman"/>
          <w:sz w:val="24"/>
          <w:szCs w:val="24"/>
          <w:lang w:val="en-US"/>
        </w:rPr>
        <w:t>China</w:t>
      </w:r>
      <w:r w:rsidR="001157B4" w:rsidRPr="005442AE">
        <w:rPr>
          <w:rFonts w:ascii="Times New Roman" w:hAnsi="Times New Roman" w:cs="Times New Roman"/>
          <w:sz w:val="24"/>
          <w:szCs w:val="24"/>
          <w:lang w:val="en-US"/>
        </w:rPr>
        <w:t>.</w:t>
      </w:r>
    </w:p>
    <w:p w:rsidR="00505493" w:rsidRPr="00CA5804" w:rsidRDefault="00505493" w:rsidP="00505493">
      <w:pPr>
        <w:jc w:val="both"/>
        <w:rPr>
          <w:rFonts w:ascii="Times New Roman" w:eastAsia="Times New Roman" w:hAnsi="Times New Roman" w:cs="Times New Roman"/>
          <w:iCs/>
          <w:color w:val="000000"/>
          <w:sz w:val="24"/>
          <w:szCs w:val="24"/>
          <w:lang w:val="en-US" w:eastAsia="pt-BR"/>
        </w:rPr>
      </w:pPr>
      <w:r w:rsidRPr="00CA5804">
        <w:rPr>
          <w:rFonts w:ascii="Times New Roman" w:eastAsia="Times New Roman" w:hAnsi="Times New Roman" w:cs="Times New Roman"/>
          <w:iCs/>
          <w:color w:val="000000"/>
          <w:sz w:val="24"/>
          <w:szCs w:val="24"/>
          <w:lang w:val="en-US" w:eastAsia="pt-BR"/>
        </w:rPr>
        <w:t>Ceramic tiles are complex formulation coatings resulting from the mixture of clay and other inorganic raw materials, which are pressed and subjected to a differentiated burning process under high temperatures exceeding 1,200 degrees Celsius. The result is a coating with virtually zero water absorption rates and high mechanical resistance to thermal variations and chemical action. Its water absorption rate must be equal to or less than 0.1%.</w:t>
      </w:r>
      <w:r w:rsidRPr="00CA5804">
        <w:rPr>
          <w:rFonts w:ascii="Times New Roman" w:eastAsia="Times New Roman" w:hAnsi="Times New Roman" w:cs="Times New Roman"/>
          <w:iCs/>
          <w:color w:val="000000"/>
          <w:sz w:val="24"/>
          <w:szCs w:val="24"/>
          <w:lang w:val="en-US" w:eastAsia="pt-BR"/>
        </w:rPr>
        <w:br/>
      </w:r>
      <w:r w:rsidRPr="00CA5804">
        <w:rPr>
          <w:rFonts w:ascii="Times New Roman" w:eastAsia="Times New Roman" w:hAnsi="Times New Roman" w:cs="Times New Roman"/>
          <w:iCs/>
          <w:color w:val="000000"/>
          <w:sz w:val="24"/>
          <w:szCs w:val="24"/>
          <w:lang w:val="en-US" w:eastAsia="pt-BR"/>
        </w:rPr>
        <w:br/>
      </w:r>
      <w:r w:rsidR="00797CEF" w:rsidRPr="00CA5804">
        <w:rPr>
          <w:rFonts w:ascii="Times New Roman" w:eastAsia="Times New Roman" w:hAnsi="Times New Roman" w:cs="Times New Roman"/>
          <w:iCs/>
          <w:color w:val="000000"/>
          <w:sz w:val="24"/>
          <w:szCs w:val="24"/>
          <w:lang w:val="en-US" w:eastAsia="pt-BR"/>
        </w:rPr>
        <w:t>Ceramic</w:t>
      </w:r>
      <w:r w:rsidRPr="00CA5804">
        <w:rPr>
          <w:rFonts w:ascii="Times New Roman" w:eastAsia="Times New Roman" w:hAnsi="Times New Roman" w:cs="Times New Roman"/>
          <w:iCs/>
          <w:color w:val="000000"/>
          <w:sz w:val="24"/>
          <w:szCs w:val="24"/>
          <w:lang w:val="en-US" w:eastAsia="pt-BR"/>
        </w:rPr>
        <w:t xml:space="preserve"> tile</w:t>
      </w:r>
      <w:r w:rsidR="00797CEF" w:rsidRPr="00CA5804">
        <w:rPr>
          <w:rFonts w:ascii="Times New Roman" w:eastAsia="Times New Roman" w:hAnsi="Times New Roman" w:cs="Times New Roman"/>
          <w:iCs/>
          <w:color w:val="000000"/>
          <w:sz w:val="24"/>
          <w:szCs w:val="24"/>
          <w:lang w:val="en-US" w:eastAsia="pt-BR"/>
        </w:rPr>
        <w:t>s</w:t>
      </w:r>
      <w:r w:rsidRPr="00CA5804">
        <w:rPr>
          <w:rFonts w:ascii="Times New Roman" w:eastAsia="Times New Roman" w:hAnsi="Times New Roman" w:cs="Times New Roman"/>
          <w:iCs/>
          <w:color w:val="000000"/>
          <w:sz w:val="24"/>
          <w:szCs w:val="24"/>
          <w:lang w:val="en-US" w:eastAsia="pt-BR"/>
        </w:rPr>
        <w:t xml:space="preserve"> can be polished (mechanically polished) or sold without polishing (natural), </w:t>
      </w:r>
      <w:r w:rsidR="00797CEF" w:rsidRPr="00CA5804">
        <w:rPr>
          <w:rFonts w:ascii="Times New Roman" w:eastAsia="Times New Roman" w:hAnsi="Times New Roman" w:cs="Times New Roman"/>
          <w:iCs/>
          <w:color w:val="000000"/>
          <w:sz w:val="24"/>
          <w:szCs w:val="24"/>
          <w:lang w:val="en-US" w:eastAsia="pt-BR"/>
        </w:rPr>
        <w:t>with</w:t>
      </w:r>
      <w:r w:rsidRPr="00CA5804">
        <w:rPr>
          <w:rFonts w:ascii="Times New Roman" w:eastAsia="Times New Roman" w:hAnsi="Times New Roman" w:cs="Times New Roman"/>
          <w:iCs/>
          <w:color w:val="000000"/>
          <w:sz w:val="24"/>
          <w:szCs w:val="24"/>
          <w:lang w:val="en-US" w:eastAsia="pt-BR"/>
        </w:rPr>
        <w:t xml:space="preserve"> different colors</w:t>
      </w:r>
      <w:r w:rsidR="00797CEF" w:rsidRPr="00CA5804">
        <w:rPr>
          <w:rFonts w:ascii="Times New Roman" w:eastAsia="Times New Roman" w:hAnsi="Times New Roman" w:cs="Times New Roman"/>
          <w:iCs/>
          <w:color w:val="000000"/>
          <w:sz w:val="24"/>
          <w:szCs w:val="24"/>
          <w:lang w:val="en-US" w:eastAsia="pt-BR"/>
        </w:rPr>
        <w:t xml:space="preserve"> and dimensions</w:t>
      </w:r>
      <w:r w:rsidRPr="00CA5804">
        <w:rPr>
          <w:rFonts w:ascii="Times New Roman" w:eastAsia="Times New Roman" w:hAnsi="Times New Roman" w:cs="Times New Roman"/>
          <w:iCs/>
          <w:color w:val="000000"/>
          <w:sz w:val="24"/>
          <w:szCs w:val="24"/>
          <w:lang w:val="en-US" w:eastAsia="pt-BR"/>
        </w:rPr>
        <w:t>,</w:t>
      </w:r>
      <w:r w:rsidR="00797CEF" w:rsidRPr="00CA5804">
        <w:rPr>
          <w:rFonts w:ascii="Times New Roman" w:eastAsia="Times New Roman" w:hAnsi="Times New Roman" w:cs="Times New Roman"/>
          <w:iCs/>
          <w:color w:val="000000"/>
          <w:sz w:val="24"/>
          <w:szCs w:val="24"/>
          <w:lang w:val="en-US" w:eastAsia="pt-BR"/>
        </w:rPr>
        <w:t xml:space="preserve"> and </w:t>
      </w:r>
      <w:proofErr w:type="gramStart"/>
      <w:r w:rsidR="00797CEF" w:rsidRPr="00CA5804">
        <w:rPr>
          <w:rFonts w:ascii="Times New Roman" w:eastAsia="Times New Roman" w:hAnsi="Times New Roman" w:cs="Times New Roman"/>
          <w:iCs/>
          <w:color w:val="000000"/>
          <w:sz w:val="24"/>
          <w:szCs w:val="24"/>
          <w:lang w:val="en-US" w:eastAsia="pt-BR"/>
        </w:rPr>
        <w:t xml:space="preserve">with </w:t>
      </w:r>
      <w:r w:rsidRPr="00CA5804">
        <w:rPr>
          <w:rFonts w:ascii="Times New Roman" w:eastAsia="Times New Roman" w:hAnsi="Times New Roman" w:cs="Times New Roman"/>
          <w:iCs/>
          <w:color w:val="000000"/>
          <w:sz w:val="24"/>
          <w:szCs w:val="24"/>
          <w:lang w:val="en-US" w:eastAsia="pt-BR"/>
        </w:rPr>
        <w:t xml:space="preserve"> strength</w:t>
      </w:r>
      <w:proofErr w:type="gramEnd"/>
      <w:r w:rsidRPr="00CA5804">
        <w:rPr>
          <w:rFonts w:ascii="Times New Roman" w:eastAsia="Times New Roman" w:hAnsi="Times New Roman" w:cs="Times New Roman"/>
          <w:iCs/>
          <w:color w:val="000000"/>
          <w:sz w:val="24"/>
          <w:szCs w:val="24"/>
          <w:lang w:val="en-US" w:eastAsia="pt-BR"/>
        </w:rPr>
        <w:t xml:space="preserve"> exceeding 45 </w:t>
      </w:r>
      <w:proofErr w:type="spellStart"/>
      <w:r w:rsidRPr="00CA5804">
        <w:rPr>
          <w:rFonts w:ascii="Times New Roman" w:eastAsia="Times New Roman" w:hAnsi="Times New Roman" w:cs="Times New Roman"/>
          <w:iCs/>
          <w:color w:val="000000"/>
          <w:sz w:val="24"/>
          <w:szCs w:val="24"/>
          <w:lang w:val="en-US" w:eastAsia="pt-BR"/>
        </w:rPr>
        <w:t>MPa</w:t>
      </w:r>
      <w:proofErr w:type="spellEnd"/>
      <w:r w:rsidRPr="00CA5804">
        <w:rPr>
          <w:rFonts w:ascii="Times New Roman" w:eastAsia="Times New Roman" w:hAnsi="Times New Roman" w:cs="Times New Roman"/>
          <w:iCs/>
          <w:color w:val="000000"/>
          <w:sz w:val="24"/>
          <w:szCs w:val="24"/>
          <w:lang w:val="en-US" w:eastAsia="pt-BR"/>
        </w:rPr>
        <w:t xml:space="preserve"> (Mega Pascal).</w:t>
      </w:r>
      <w:r w:rsidRPr="00CA5804">
        <w:rPr>
          <w:rFonts w:ascii="Times New Roman" w:eastAsia="Times New Roman" w:hAnsi="Times New Roman" w:cs="Times New Roman"/>
          <w:iCs/>
          <w:color w:val="000000"/>
          <w:sz w:val="24"/>
          <w:szCs w:val="24"/>
          <w:lang w:val="en-US" w:eastAsia="pt-BR"/>
        </w:rPr>
        <w:br/>
      </w:r>
      <w:r w:rsidRPr="00CA5804">
        <w:rPr>
          <w:rFonts w:ascii="Times New Roman" w:eastAsia="Times New Roman" w:hAnsi="Times New Roman" w:cs="Times New Roman"/>
          <w:iCs/>
          <w:color w:val="000000"/>
          <w:sz w:val="24"/>
          <w:szCs w:val="24"/>
          <w:lang w:val="en-US" w:eastAsia="pt-BR"/>
        </w:rPr>
        <w:br/>
      </w:r>
      <w:r w:rsidR="00797CEF" w:rsidRPr="00CA5804">
        <w:rPr>
          <w:rFonts w:ascii="Times New Roman" w:eastAsia="Times New Roman" w:hAnsi="Times New Roman" w:cs="Times New Roman"/>
          <w:iCs/>
          <w:color w:val="000000"/>
          <w:sz w:val="24"/>
          <w:szCs w:val="24"/>
          <w:lang w:val="en-US" w:eastAsia="pt-BR"/>
        </w:rPr>
        <w:t>Ceramic tiles are</w:t>
      </w:r>
      <w:r w:rsidRPr="00CA5804">
        <w:rPr>
          <w:rFonts w:ascii="Times New Roman" w:eastAsia="Times New Roman" w:hAnsi="Times New Roman" w:cs="Times New Roman"/>
          <w:iCs/>
          <w:color w:val="000000"/>
          <w:sz w:val="24"/>
          <w:szCs w:val="24"/>
          <w:lang w:val="en-US" w:eastAsia="pt-BR"/>
        </w:rPr>
        <w:t xml:space="preserve"> product</w:t>
      </w:r>
      <w:r w:rsidR="00797CEF" w:rsidRPr="00CA5804">
        <w:rPr>
          <w:rFonts w:ascii="Times New Roman" w:eastAsia="Times New Roman" w:hAnsi="Times New Roman" w:cs="Times New Roman"/>
          <w:iCs/>
          <w:color w:val="000000"/>
          <w:sz w:val="24"/>
          <w:szCs w:val="24"/>
          <w:lang w:val="en-US" w:eastAsia="pt-BR"/>
        </w:rPr>
        <w:t>s</w:t>
      </w:r>
      <w:r w:rsidRPr="00CA5804">
        <w:rPr>
          <w:rFonts w:ascii="Times New Roman" w:eastAsia="Times New Roman" w:hAnsi="Times New Roman" w:cs="Times New Roman"/>
          <w:iCs/>
          <w:color w:val="000000"/>
          <w:sz w:val="24"/>
          <w:szCs w:val="24"/>
          <w:lang w:val="en-US" w:eastAsia="pt-BR"/>
        </w:rPr>
        <w:t xml:space="preserve"> used for floor and wall covering of indoor and outdoor areas, wet or dry environments. In addition, because it has full color stability and virtually no moisture expansion, it becomes a suitable coating for facade use.</w:t>
      </w:r>
    </w:p>
    <w:p w:rsidR="00505493" w:rsidRPr="00505493" w:rsidRDefault="00505493" w:rsidP="001157B4">
      <w:pPr>
        <w:pStyle w:val="PargrafodaLista"/>
        <w:jc w:val="both"/>
        <w:rPr>
          <w:rFonts w:ascii="Times New Roman" w:hAnsi="Times New Roman" w:cs="Times New Roman"/>
          <w:sz w:val="24"/>
          <w:szCs w:val="24"/>
          <w:lang w:val="en-US"/>
        </w:rPr>
      </w:pPr>
    </w:p>
    <w:p w:rsidR="001157B4" w:rsidRPr="00505493" w:rsidRDefault="001157B4"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EF1199" w:rsidRDefault="00EF1199" w:rsidP="00EF1199">
      <w:pPr>
        <w:pStyle w:val="PargrafodaLista"/>
        <w:ind w:left="1440"/>
        <w:jc w:val="both"/>
        <w:rPr>
          <w:rFonts w:ascii="Times New Roman" w:hAnsi="Times New Roman" w:cs="Times New Roman"/>
          <w:sz w:val="24"/>
          <w:szCs w:val="24"/>
          <w:lang w:val="en-US"/>
        </w:rPr>
      </w:pPr>
      <w:r w:rsidRPr="00EF1199">
        <w:rPr>
          <w:rFonts w:ascii="Times New Roman" w:hAnsi="Times New Roman" w:cs="Times New Roman"/>
          <w:sz w:val="24"/>
          <w:szCs w:val="24"/>
          <w:lang w:val="en-US"/>
        </w:rPr>
        <w:t>APRIL</w:t>
      </w:r>
      <w:r w:rsidR="001157B4" w:rsidRPr="00EF1199">
        <w:rPr>
          <w:rFonts w:ascii="Times New Roman" w:hAnsi="Times New Roman" w:cs="Times New Roman"/>
          <w:sz w:val="24"/>
          <w:szCs w:val="24"/>
          <w:lang w:val="en-US"/>
        </w:rPr>
        <w:t xml:space="preserve"> of </w:t>
      </w:r>
      <w:r w:rsidRPr="00EF1199">
        <w:rPr>
          <w:rFonts w:ascii="Times New Roman" w:hAnsi="Times New Roman" w:cs="Times New Roman"/>
          <w:sz w:val="24"/>
          <w:szCs w:val="24"/>
          <w:lang w:val="en-US"/>
        </w:rPr>
        <w:t xml:space="preserve">2014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MARCH</w:t>
      </w:r>
      <w:r w:rsidR="001157B4" w:rsidRPr="00EF1199">
        <w:rPr>
          <w:rFonts w:ascii="Times New Roman" w:hAnsi="Times New Roman" w:cs="Times New Roman"/>
          <w:color w:val="FF0000"/>
          <w:sz w:val="24"/>
          <w:szCs w:val="24"/>
          <w:lang w:val="en-US"/>
        </w:rPr>
        <w:t xml:space="preserve"> </w:t>
      </w:r>
      <w:r w:rsidR="001157B4" w:rsidRPr="00EF1199">
        <w:rPr>
          <w:rFonts w:ascii="Times New Roman" w:hAnsi="Times New Roman" w:cs="Times New Roman"/>
          <w:sz w:val="24"/>
          <w:szCs w:val="24"/>
          <w:lang w:val="en-US"/>
        </w:rPr>
        <w:t xml:space="preserve">of </w:t>
      </w:r>
      <w:r>
        <w:rPr>
          <w:rFonts w:ascii="Times New Roman" w:hAnsi="Times New Roman" w:cs="Times New Roman"/>
          <w:sz w:val="24"/>
          <w:szCs w:val="24"/>
          <w:lang w:val="en-US"/>
        </w:rPr>
        <w:t>2019</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5442AE" w:rsidRDefault="00EF1199" w:rsidP="001157B4">
      <w:pPr>
        <w:ind w:left="142"/>
        <w:jc w:val="both"/>
        <w:rPr>
          <w:rFonts w:ascii="Times New Roman" w:hAnsi="Times New Roman" w:cs="Times New Roman"/>
          <w:sz w:val="24"/>
          <w:szCs w:val="24"/>
          <w:lang w:val="en-US"/>
        </w:rPr>
      </w:pPr>
      <w:r w:rsidRPr="00EF1199">
        <w:rPr>
          <w:rFonts w:ascii="Times New Roman" w:hAnsi="Times New Roman" w:cs="Times New Roman"/>
          <w:sz w:val="24"/>
          <w:szCs w:val="24"/>
          <w:lang w:val="en-US"/>
        </w:rPr>
        <w:t xml:space="preserve">APRIL of 2014 </w:t>
      </w:r>
      <w:r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MARCH</w:t>
      </w:r>
      <w:r w:rsidRPr="00EF1199">
        <w:rPr>
          <w:rFonts w:ascii="Times New Roman" w:hAnsi="Times New Roman" w:cs="Times New Roman"/>
          <w:color w:val="FF0000"/>
          <w:sz w:val="24"/>
          <w:szCs w:val="24"/>
          <w:lang w:val="en-US"/>
        </w:rPr>
        <w:t xml:space="preserve"> </w:t>
      </w:r>
      <w:r w:rsidRPr="00EF1199">
        <w:rPr>
          <w:rFonts w:ascii="Times New Roman" w:hAnsi="Times New Roman" w:cs="Times New Roman"/>
          <w:sz w:val="24"/>
          <w:szCs w:val="24"/>
          <w:lang w:val="en-US"/>
        </w:rPr>
        <w:t xml:space="preserve">of </w:t>
      </w:r>
      <w:r>
        <w:rPr>
          <w:rFonts w:ascii="Times New Roman" w:hAnsi="Times New Roman" w:cs="Times New Roman"/>
          <w:sz w:val="24"/>
          <w:szCs w:val="24"/>
          <w:lang w:val="en-US"/>
        </w:rPr>
        <w:t>2019</w:t>
      </w:r>
      <w:r w:rsidR="001157B4" w:rsidRPr="005442AE">
        <w:rPr>
          <w:rFonts w:ascii="Times New Roman" w:hAnsi="Times New Roman" w:cs="Times New Roman"/>
          <w:sz w:val="24"/>
          <w:szCs w:val="24"/>
          <w:lang w:val="en-US"/>
        </w:rPr>
        <w:t>, divided into five periods, in accordance to the specification below:</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EF1199" w:rsidRPr="00EF1199">
        <w:rPr>
          <w:rFonts w:ascii="Times New Roman" w:hAnsi="Times New Roman" w:cs="Times New Roman"/>
          <w:sz w:val="24"/>
          <w:szCs w:val="24"/>
          <w:lang w:val="en-US"/>
        </w:rPr>
        <w:t xml:space="preserve">APRIL of 2014 </w:t>
      </w:r>
      <w:r w:rsidR="00EF1199" w:rsidRPr="005442AE">
        <w:rPr>
          <w:rFonts w:ascii="Times New Roman" w:hAnsi="Times New Roman" w:cs="Times New Roman"/>
          <w:sz w:val="24"/>
          <w:szCs w:val="24"/>
          <w:lang w:val="en-US"/>
        </w:rPr>
        <w:t xml:space="preserve">to </w:t>
      </w:r>
      <w:r w:rsidR="00EF1199">
        <w:rPr>
          <w:rFonts w:ascii="Times New Roman" w:hAnsi="Times New Roman" w:cs="Times New Roman"/>
          <w:sz w:val="24"/>
          <w:szCs w:val="24"/>
          <w:lang w:val="en-US"/>
        </w:rPr>
        <w:t>MARCH</w:t>
      </w:r>
      <w:r w:rsidR="00EF1199" w:rsidRPr="00EF1199">
        <w:rPr>
          <w:rFonts w:ascii="Times New Roman" w:hAnsi="Times New Roman" w:cs="Times New Roman"/>
          <w:color w:val="FF0000"/>
          <w:sz w:val="24"/>
          <w:szCs w:val="24"/>
          <w:lang w:val="en-US"/>
        </w:rPr>
        <w:t xml:space="preserve"> </w:t>
      </w:r>
      <w:r w:rsidR="00EF1199" w:rsidRPr="00EF1199">
        <w:rPr>
          <w:rFonts w:ascii="Times New Roman" w:hAnsi="Times New Roman" w:cs="Times New Roman"/>
          <w:sz w:val="24"/>
          <w:szCs w:val="24"/>
          <w:lang w:val="en-US"/>
        </w:rPr>
        <w:t xml:space="preserve">of </w:t>
      </w:r>
      <w:r w:rsidR="00EF1199">
        <w:rPr>
          <w:rFonts w:ascii="Times New Roman" w:hAnsi="Times New Roman" w:cs="Times New Roman"/>
          <w:sz w:val="24"/>
          <w:szCs w:val="24"/>
          <w:lang w:val="en-US"/>
        </w:rPr>
        <w:t>2015</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EF1199" w:rsidRPr="00EF1199">
        <w:rPr>
          <w:rFonts w:ascii="Times New Roman" w:hAnsi="Times New Roman" w:cs="Times New Roman"/>
          <w:sz w:val="24"/>
          <w:szCs w:val="24"/>
          <w:lang w:val="en-US"/>
        </w:rPr>
        <w:t>APRIL of 201</w:t>
      </w:r>
      <w:r w:rsidR="00EF1199">
        <w:rPr>
          <w:rFonts w:ascii="Times New Roman" w:hAnsi="Times New Roman" w:cs="Times New Roman"/>
          <w:sz w:val="24"/>
          <w:szCs w:val="24"/>
          <w:lang w:val="en-US"/>
        </w:rPr>
        <w:t>5</w:t>
      </w:r>
      <w:r w:rsidR="00EF1199" w:rsidRPr="00EF1199">
        <w:rPr>
          <w:rFonts w:ascii="Times New Roman" w:hAnsi="Times New Roman" w:cs="Times New Roman"/>
          <w:sz w:val="24"/>
          <w:szCs w:val="24"/>
          <w:lang w:val="en-US"/>
        </w:rPr>
        <w:t xml:space="preserve"> </w:t>
      </w:r>
      <w:r w:rsidR="00EF1199" w:rsidRPr="005442AE">
        <w:rPr>
          <w:rFonts w:ascii="Times New Roman" w:hAnsi="Times New Roman" w:cs="Times New Roman"/>
          <w:sz w:val="24"/>
          <w:szCs w:val="24"/>
          <w:lang w:val="en-US"/>
        </w:rPr>
        <w:t xml:space="preserve">to </w:t>
      </w:r>
      <w:r w:rsidR="00EF1199">
        <w:rPr>
          <w:rFonts w:ascii="Times New Roman" w:hAnsi="Times New Roman" w:cs="Times New Roman"/>
          <w:sz w:val="24"/>
          <w:szCs w:val="24"/>
          <w:lang w:val="en-US"/>
        </w:rPr>
        <w:t>MARCH</w:t>
      </w:r>
      <w:r w:rsidR="00EF1199" w:rsidRPr="00EF1199">
        <w:rPr>
          <w:rFonts w:ascii="Times New Roman" w:hAnsi="Times New Roman" w:cs="Times New Roman"/>
          <w:color w:val="FF0000"/>
          <w:sz w:val="24"/>
          <w:szCs w:val="24"/>
          <w:lang w:val="en-US"/>
        </w:rPr>
        <w:t xml:space="preserve"> </w:t>
      </w:r>
      <w:r w:rsidR="00EF1199" w:rsidRPr="00EF1199">
        <w:rPr>
          <w:rFonts w:ascii="Times New Roman" w:hAnsi="Times New Roman" w:cs="Times New Roman"/>
          <w:sz w:val="24"/>
          <w:szCs w:val="24"/>
          <w:lang w:val="en-US"/>
        </w:rPr>
        <w:t xml:space="preserve">of </w:t>
      </w:r>
      <w:r w:rsidR="00EF1199">
        <w:rPr>
          <w:rFonts w:ascii="Times New Roman" w:hAnsi="Times New Roman" w:cs="Times New Roman"/>
          <w:sz w:val="24"/>
          <w:szCs w:val="24"/>
          <w:lang w:val="en-US"/>
        </w:rPr>
        <w:t>2016</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EF1199" w:rsidRPr="00EF1199">
        <w:rPr>
          <w:rFonts w:ascii="Times New Roman" w:hAnsi="Times New Roman" w:cs="Times New Roman"/>
          <w:sz w:val="24"/>
          <w:szCs w:val="24"/>
          <w:lang w:val="en-US"/>
        </w:rPr>
        <w:t xml:space="preserve">APRIL of </w:t>
      </w:r>
      <w:r w:rsidR="00EF1199">
        <w:rPr>
          <w:rFonts w:ascii="Times New Roman" w:hAnsi="Times New Roman" w:cs="Times New Roman"/>
          <w:sz w:val="24"/>
          <w:szCs w:val="24"/>
          <w:lang w:val="en-US"/>
        </w:rPr>
        <w:t>2016</w:t>
      </w:r>
      <w:r w:rsidR="00EF1199" w:rsidRPr="00EF1199">
        <w:rPr>
          <w:rFonts w:ascii="Times New Roman" w:hAnsi="Times New Roman" w:cs="Times New Roman"/>
          <w:sz w:val="24"/>
          <w:szCs w:val="24"/>
          <w:lang w:val="en-US"/>
        </w:rPr>
        <w:t xml:space="preserve"> </w:t>
      </w:r>
      <w:r w:rsidR="00EF1199" w:rsidRPr="005442AE">
        <w:rPr>
          <w:rFonts w:ascii="Times New Roman" w:hAnsi="Times New Roman" w:cs="Times New Roman"/>
          <w:sz w:val="24"/>
          <w:szCs w:val="24"/>
          <w:lang w:val="en-US"/>
        </w:rPr>
        <w:t xml:space="preserve">to </w:t>
      </w:r>
      <w:r w:rsidR="00EF1199">
        <w:rPr>
          <w:rFonts w:ascii="Times New Roman" w:hAnsi="Times New Roman" w:cs="Times New Roman"/>
          <w:sz w:val="24"/>
          <w:szCs w:val="24"/>
          <w:lang w:val="en-US"/>
        </w:rPr>
        <w:t>MARCH</w:t>
      </w:r>
      <w:r w:rsidR="00EF1199" w:rsidRPr="00EF1199">
        <w:rPr>
          <w:rFonts w:ascii="Times New Roman" w:hAnsi="Times New Roman" w:cs="Times New Roman"/>
          <w:color w:val="FF0000"/>
          <w:sz w:val="24"/>
          <w:szCs w:val="24"/>
          <w:lang w:val="en-US"/>
        </w:rPr>
        <w:t xml:space="preserve"> </w:t>
      </w:r>
      <w:r w:rsidR="00EF1199" w:rsidRPr="00EF1199">
        <w:rPr>
          <w:rFonts w:ascii="Times New Roman" w:hAnsi="Times New Roman" w:cs="Times New Roman"/>
          <w:sz w:val="24"/>
          <w:szCs w:val="24"/>
          <w:lang w:val="en-US"/>
        </w:rPr>
        <w:t xml:space="preserve">of </w:t>
      </w:r>
      <w:r w:rsidR="00EF1199">
        <w:rPr>
          <w:rFonts w:ascii="Times New Roman" w:hAnsi="Times New Roman" w:cs="Times New Roman"/>
          <w:sz w:val="24"/>
          <w:szCs w:val="24"/>
          <w:lang w:val="en-US"/>
        </w:rPr>
        <w:t>2017</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EF1199" w:rsidRPr="00EF1199">
        <w:rPr>
          <w:rFonts w:ascii="Times New Roman" w:hAnsi="Times New Roman" w:cs="Times New Roman"/>
          <w:sz w:val="24"/>
          <w:szCs w:val="24"/>
          <w:lang w:val="en-US"/>
        </w:rPr>
        <w:t xml:space="preserve">APRIL of </w:t>
      </w:r>
      <w:r w:rsidR="00EF1199">
        <w:rPr>
          <w:rFonts w:ascii="Times New Roman" w:hAnsi="Times New Roman" w:cs="Times New Roman"/>
          <w:sz w:val="24"/>
          <w:szCs w:val="24"/>
          <w:lang w:val="en-US"/>
        </w:rPr>
        <w:t>2017</w:t>
      </w:r>
      <w:r w:rsidR="00EF1199" w:rsidRPr="00EF1199">
        <w:rPr>
          <w:rFonts w:ascii="Times New Roman" w:hAnsi="Times New Roman" w:cs="Times New Roman"/>
          <w:sz w:val="24"/>
          <w:szCs w:val="24"/>
          <w:lang w:val="en-US"/>
        </w:rPr>
        <w:t xml:space="preserve"> </w:t>
      </w:r>
      <w:r w:rsidR="00EF1199" w:rsidRPr="005442AE">
        <w:rPr>
          <w:rFonts w:ascii="Times New Roman" w:hAnsi="Times New Roman" w:cs="Times New Roman"/>
          <w:sz w:val="24"/>
          <w:szCs w:val="24"/>
          <w:lang w:val="en-US"/>
        </w:rPr>
        <w:t xml:space="preserve">to </w:t>
      </w:r>
      <w:r w:rsidR="00EF1199">
        <w:rPr>
          <w:rFonts w:ascii="Times New Roman" w:hAnsi="Times New Roman" w:cs="Times New Roman"/>
          <w:sz w:val="24"/>
          <w:szCs w:val="24"/>
          <w:lang w:val="en-US"/>
        </w:rPr>
        <w:t>MARCH</w:t>
      </w:r>
      <w:r w:rsidR="00EF1199" w:rsidRPr="00EF1199">
        <w:rPr>
          <w:rFonts w:ascii="Times New Roman" w:hAnsi="Times New Roman" w:cs="Times New Roman"/>
          <w:color w:val="FF0000"/>
          <w:sz w:val="24"/>
          <w:szCs w:val="24"/>
          <w:lang w:val="en-US"/>
        </w:rPr>
        <w:t xml:space="preserve"> </w:t>
      </w:r>
      <w:r w:rsidR="00EF1199" w:rsidRPr="00EF1199">
        <w:rPr>
          <w:rFonts w:ascii="Times New Roman" w:hAnsi="Times New Roman" w:cs="Times New Roman"/>
          <w:sz w:val="24"/>
          <w:szCs w:val="24"/>
          <w:lang w:val="en-US"/>
        </w:rPr>
        <w:t xml:space="preserve">of </w:t>
      </w:r>
      <w:r w:rsidR="00EF1199">
        <w:rPr>
          <w:rFonts w:ascii="Times New Roman" w:hAnsi="Times New Roman" w:cs="Times New Roman"/>
          <w:sz w:val="24"/>
          <w:szCs w:val="24"/>
          <w:lang w:val="en-US"/>
        </w:rPr>
        <w:t>2018</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EF1199" w:rsidRPr="00EF1199">
        <w:rPr>
          <w:rFonts w:ascii="Times New Roman" w:hAnsi="Times New Roman" w:cs="Times New Roman"/>
          <w:sz w:val="24"/>
          <w:szCs w:val="24"/>
          <w:lang w:val="en-US"/>
        </w:rPr>
        <w:t xml:space="preserve">APRIL of </w:t>
      </w:r>
      <w:r w:rsidR="00EF1199">
        <w:rPr>
          <w:rFonts w:ascii="Times New Roman" w:hAnsi="Times New Roman" w:cs="Times New Roman"/>
          <w:sz w:val="24"/>
          <w:szCs w:val="24"/>
          <w:lang w:val="en-US"/>
        </w:rPr>
        <w:t>2018</w:t>
      </w:r>
      <w:r w:rsidR="00EF1199" w:rsidRPr="00EF1199">
        <w:rPr>
          <w:rFonts w:ascii="Times New Roman" w:hAnsi="Times New Roman" w:cs="Times New Roman"/>
          <w:sz w:val="24"/>
          <w:szCs w:val="24"/>
          <w:lang w:val="en-US"/>
        </w:rPr>
        <w:t xml:space="preserve"> </w:t>
      </w:r>
      <w:r w:rsidR="00EF1199" w:rsidRPr="005442AE">
        <w:rPr>
          <w:rFonts w:ascii="Times New Roman" w:hAnsi="Times New Roman" w:cs="Times New Roman"/>
          <w:sz w:val="24"/>
          <w:szCs w:val="24"/>
          <w:lang w:val="en-US"/>
        </w:rPr>
        <w:t xml:space="preserve">to </w:t>
      </w:r>
      <w:r w:rsidR="00EF1199">
        <w:rPr>
          <w:rFonts w:ascii="Times New Roman" w:hAnsi="Times New Roman" w:cs="Times New Roman"/>
          <w:sz w:val="24"/>
          <w:szCs w:val="24"/>
          <w:lang w:val="en-US"/>
        </w:rPr>
        <w:t>MARCH</w:t>
      </w:r>
      <w:r w:rsidR="00EF1199" w:rsidRPr="00EF1199">
        <w:rPr>
          <w:rFonts w:ascii="Times New Roman" w:hAnsi="Times New Roman" w:cs="Times New Roman"/>
          <w:color w:val="FF0000"/>
          <w:sz w:val="24"/>
          <w:szCs w:val="24"/>
          <w:lang w:val="en-US"/>
        </w:rPr>
        <w:t xml:space="preserve"> </w:t>
      </w:r>
      <w:r w:rsidR="00EF1199" w:rsidRPr="00EF1199">
        <w:rPr>
          <w:rFonts w:ascii="Times New Roman" w:hAnsi="Times New Roman" w:cs="Times New Roman"/>
          <w:sz w:val="24"/>
          <w:szCs w:val="24"/>
          <w:lang w:val="en-US"/>
        </w:rPr>
        <w:t xml:space="preserve">of </w:t>
      </w:r>
      <w:r w:rsidR="00EF1199">
        <w:rPr>
          <w:rFonts w:ascii="Times New Roman" w:hAnsi="Times New Roman" w:cs="Times New Roman"/>
          <w:sz w:val="24"/>
          <w:szCs w:val="24"/>
          <w:lang w:val="en-US"/>
        </w:rPr>
        <w:t>2019</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Default="00F851FB" w:rsidP="00F851FB">
      <w:pPr>
        <w:rPr>
          <w:rFonts w:ascii="Times New Roman" w:hAnsi="Times New Roman" w:cs="Times New Roman"/>
          <w:sz w:val="24"/>
          <w:szCs w:val="24"/>
          <w:lang w:val="en-US"/>
        </w:rPr>
      </w:pPr>
    </w:p>
    <w:p w:rsidR="00CA5804" w:rsidRDefault="00CA5804" w:rsidP="00F851FB">
      <w:pPr>
        <w:rPr>
          <w:rFonts w:ascii="Times New Roman" w:hAnsi="Times New Roman" w:cs="Times New Roman"/>
          <w:sz w:val="24"/>
          <w:szCs w:val="24"/>
          <w:lang w:val="en-US"/>
        </w:rPr>
      </w:pPr>
    </w:p>
    <w:p w:rsidR="00CA5804" w:rsidRDefault="00CA5804" w:rsidP="00F851FB">
      <w:pPr>
        <w:rPr>
          <w:rFonts w:ascii="Times New Roman" w:hAnsi="Times New Roman" w:cs="Times New Roman"/>
          <w:sz w:val="24"/>
          <w:szCs w:val="24"/>
          <w:lang w:val="en-US"/>
        </w:rPr>
      </w:pPr>
    </w:p>
    <w:p w:rsidR="00CA5804" w:rsidRPr="005442AE" w:rsidRDefault="00CA5804"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F0D93"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14"/>
        <w:gridCol w:w="2029"/>
        <w:gridCol w:w="2029"/>
        <w:gridCol w:w="2029"/>
        <w:gridCol w:w="1982"/>
      </w:tblGrid>
      <w:tr w:rsidR="008B0121" w:rsidRPr="00F21F99" w:rsidTr="003D1D64">
        <w:trPr>
          <w:trHeight w:val="537"/>
        </w:trPr>
        <w:tc>
          <w:tcPr>
            <w:tcW w:w="2069" w:type="dxa"/>
            <w:vAlign w:val="center"/>
          </w:tcPr>
          <w:p w:rsidR="008B0121" w:rsidRPr="00F21F99" w:rsidRDefault="008B0121" w:rsidP="003D1D64">
            <w:pPr>
              <w:jc w:val="center"/>
              <w:rPr>
                <w:rFonts w:ascii="Times New Roman" w:hAnsi="Times New Roman" w:cs="Times New Roman"/>
                <w:color w:val="FF0000"/>
                <w:sz w:val="24"/>
                <w:szCs w:val="24"/>
                <w:lang w:val="en-US"/>
              </w:rPr>
            </w:pPr>
            <w:r w:rsidRPr="00F21F99">
              <w:rPr>
                <w:rFonts w:ascii="Times New Roman" w:hAnsi="Times New Roman" w:cs="Times New Roman"/>
                <w:color w:val="FF0000"/>
                <w:sz w:val="24"/>
                <w:szCs w:val="24"/>
                <w:lang w:val="en-US"/>
              </w:rPr>
              <w:t>CODPROD</w:t>
            </w:r>
          </w:p>
        </w:tc>
        <w:tc>
          <w:tcPr>
            <w:tcW w:w="2069" w:type="dxa"/>
            <w:vAlign w:val="center"/>
          </w:tcPr>
          <w:p w:rsidR="008B0121" w:rsidRPr="00F21F99" w:rsidRDefault="008B0121" w:rsidP="003D1D64">
            <w:pPr>
              <w:jc w:val="center"/>
              <w:rPr>
                <w:rFonts w:ascii="Times New Roman" w:hAnsi="Times New Roman" w:cs="Times New Roman"/>
                <w:color w:val="FF0000"/>
                <w:sz w:val="24"/>
                <w:szCs w:val="24"/>
                <w:lang w:val="en-US"/>
              </w:rPr>
            </w:pPr>
            <w:r w:rsidRPr="00F21F99">
              <w:rPr>
                <w:rFonts w:ascii="Times New Roman" w:hAnsi="Times New Roman" w:cs="Times New Roman"/>
                <w:color w:val="FF0000"/>
                <w:sz w:val="24"/>
                <w:szCs w:val="24"/>
                <w:lang w:val="en-US"/>
              </w:rPr>
              <w:t xml:space="preserve">Characteristic 1 (code x1 to </w:t>
            </w:r>
            <w:proofErr w:type="spellStart"/>
            <w:r w:rsidRPr="00F21F99">
              <w:rPr>
                <w:rFonts w:ascii="Times New Roman" w:hAnsi="Times New Roman" w:cs="Times New Roman"/>
                <w:color w:val="FF0000"/>
                <w:sz w:val="24"/>
                <w:szCs w:val="24"/>
                <w:lang w:val="en-US"/>
              </w:rPr>
              <w:t>xn</w:t>
            </w:r>
            <w:proofErr w:type="spellEnd"/>
            <w:r w:rsidRPr="00F21F99">
              <w:rPr>
                <w:rFonts w:ascii="Times New Roman" w:hAnsi="Times New Roman" w:cs="Times New Roman"/>
                <w:color w:val="FF0000"/>
                <w:sz w:val="24"/>
                <w:szCs w:val="24"/>
                <w:lang w:val="en-US"/>
              </w:rPr>
              <w:t>)</w:t>
            </w:r>
          </w:p>
        </w:tc>
        <w:tc>
          <w:tcPr>
            <w:tcW w:w="2069" w:type="dxa"/>
            <w:vAlign w:val="center"/>
          </w:tcPr>
          <w:p w:rsidR="008B0121" w:rsidRPr="00F21F99" w:rsidRDefault="008B0121" w:rsidP="003D1D64">
            <w:pPr>
              <w:jc w:val="center"/>
              <w:rPr>
                <w:rFonts w:ascii="Times New Roman" w:hAnsi="Times New Roman" w:cs="Times New Roman"/>
                <w:color w:val="FF0000"/>
                <w:sz w:val="24"/>
                <w:szCs w:val="24"/>
                <w:lang w:val="en-US"/>
              </w:rPr>
            </w:pPr>
            <w:r w:rsidRPr="00F21F99">
              <w:rPr>
                <w:rFonts w:ascii="Times New Roman" w:hAnsi="Times New Roman" w:cs="Times New Roman"/>
                <w:color w:val="FF0000"/>
                <w:sz w:val="24"/>
                <w:szCs w:val="24"/>
                <w:lang w:val="en-US"/>
              </w:rPr>
              <w:t xml:space="preserve">Characteristic 2 (code y1 to </w:t>
            </w:r>
            <w:proofErr w:type="spellStart"/>
            <w:r w:rsidRPr="00F21F99">
              <w:rPr>
                <w:rFonts w:ascii="Times New Roman" w:hAnsi="Times New Roman" w:cs="Times New Roman"/>
                <w:color w:val="FF0000"/>
                <w:sz w:val="24"/>
                <w:szCs w:val="24"/>
                <w:lang w:val="en-US"/>
              </w:rPr>
              <w:t>yn</w:t>
            </w:r>
            <w:proofErr w:type="spellEnd"/>
            <w:r w:rsidRPr="00F21F99">
              <w:rPr>
                <w:rFonts w:ascii="Times New Roman" w:hAnsi="Times New Roman" w:cs="Times New Roman"/>
                <w:color w:val="FF0000"/>
                <w:sz w:val="24"/>
                <w:szCs w:val="24"/>
                <w:lang w:val="en-US"/>
              </w:rPr>
              <w:t>)</w:t>
            </w:r>
          </w:p>
        </w:tc>
        <w:tc>
          <w:tcPr>
            <w:tcW w:w="2069" w:type="dxa"/>
            <w:vAlign w:val="center"/>
          </w:tcPr>
          <w:p w:rsidR="008B0121" w:rsidRPr="00F21F99" w:rsidRDefault="008B0121" w:rsidP="003D1D64">
            <w:pPr>
              <w:jc w:val="center"/>
              <w:rPr>
                <w:rFonts w:ascii="Times New Roman" w:hAnsi="Times New Roman" w:cs="Times New Roman"/>
                <w:color w:val="FF0000"/>
                <w:sz w:val="24"/>
                <w:szCs w:val="24"/>
                <w:lang w:val="en-US"/>
              </w:rPr>
            </w:pPr>
            <w:r w:rsidRPr="00F21F99">
              <w:rPr>
                <w:rFonts w:ascii="Times New Roman" w:hAnsi="Times New Roman" w:cs="Times New Roman"/>
                <w:color w:val="FF0000"/>
                <w:sz w:val="24"/>
                <w:szCs w:val="24"/>
                <w:lang w:val="en-US"/>
              </w:rPr>
              <w:t xml:space="preserve">Characteristic 3 (code z1 to </w:t>
            </w:r>
            <w:proofErr w:type="spellStart"/>
            <w:r w:rsidRPr="00F21F99">
              <w:rPr>
                <w:rFonts w:ascii="Times New Roman" w:hAnsi="Times New Roman" w:cs="Times New Roman"/>
                <w:color w:val="FF0000"/>
                <w:sz w:val="24"/>
                <w:szCs w:val="24"/>
                <w:lang w:val="en-US"/>
              </w:rPr>
              <w:t>zn</w:t>
            </w:r>
            <w:proofErr w:type="spellEnd"/>
            <w:r w:rsidRPr="00F21F99">
              <w:rPr>
                <w:rFonts w:ascii="Times New Roman" w:hAnsi="Times New Roman" w:cs="Times New Roman"/>
                <w:color w:val="FF0000"/>
                <w:sz w:val="24"/>
                <w:szCs w:val="24"/>
                <w:lang w:val="en-US"/>
              </w:rPr>
              <w:t>)</w:t>
            </w:r>
          </w:p>
        </w:tc>
        <w:tc>
          <w:tcPr>
            <w:tcW w:w="2070" w:type="dxa"/>
            <w:vAlign w:val="center"/>
          </w:tcPr>
          <w:p w:rsidR="008B0121" w:rsidRPr="00F21F99" w:rsidRDefault="008B0121" w:rsidP="003D1D64">
            <w:pPr>
              <w:jc w:val="center"/>
              <w:rPr>
                <w:rFonts w:ascii="Times New Roman" w:hAnsi="Times New Roman" w:cs="Times New Roman"/>
                <w:color w:val="FF0000"/>
                <w:sz w:val="24"/>
                <w:szCs w:val="24"/>
                <w:lang w:val="en-US"/>
              </w:rPr>
            </w:pPr>
            <w:r w:rsidRPr="00F21F99">
              <w:rPr>
                <w:rFonts w:ascii="Times New Roman" w:hAnsi="Times New Roman" w:cs="Times New Roman"/>
                <w:color w:val="FF0000"/>
                <w:sz w:val="24"/>
                <w:szCs w:val="24"/>
                <w:lang w:val="en-US"/>
              </w:rPr>
              <w:t>CODIP ª</w:t>
            </w:r>
          </w:p>
        </w:tc>
      </w:tr>
      <w:tr w:rsidR="008B0121" w:rsidRPr="00F21F99" w:rsidTr="003D1D64">
        <w:trPr>
          <w:trHeight w:val="537"/>
        </w:trPr>
        <w:tc>
          <w:tcPr>
            <w:tcW w:w="2069" w:type="dxa"/>
          </w:tcPr>
          <w:p w:rsidR="008B0121" w:rsidRPr="00F21F99" w:rsidRDefault="008B0121" w:rsidP="003D1D64">
            <w:pPr>
              <w:jc w:val="both"/>
              <w:rPr>
                <w:rFonts w:ascii="Times New Roman" w:hAnsi="Times New Roman" w:cs="Times New Roman"/>
                <w:sz w:val="24"/>
                <w:szCs w:val="24"/>
                <w:lang w:val="en-US"/>
              </w:rPr>
            </w:pPr>
          </w:p>
        </w:tc>
        <w:tc>
          <w:tcPr>
            <w:tcW w:w="2069" w:type="dxa"/>
          </w:tcPr>
          <w:p w:rsidR="008B0121" w:rsidRPr="00F21F99" w:rsidRDefault="008B0121" w:rsidP="003D1D64">
            <w:pPr>
              <w:jc w:val="both"/>
              <w:rPr>
                <w:rFonts w:ascii="Times New Roman" w:hAnsi="Times New Roman" w:cs="Times New Roman"/>
                <w:sz w:val="24"/>
                <w:szCs w:val="24"/>
                <w:lang w:val="en-US"/>
              </w:rPr>
            </w:pPr>
          </w:p>
        </w:tc>
        <w:tc>
          <w:tcPr>
            <w:tcW w:w="2069" w:type="dxa"/>
          </w:tcPr>
          <w:p w:rsidR="008B0121" w:rsidRPr="00F21F99" w:rsidRDefault="008B0121" w:rsidP="003D1D64">
            <w:pPr>
              <w:jc w:val="both"/>
              <w:rPr>
                <w:rFonts w:ascii="Times New Roman" w:hAnsi="Times New Roman" w:cs="Times New Roman"/>
                <w:sz w:val="24"/>
                <w:szCs w:val="24"/>
                <w:lang w:val="en-US"/>
              </w:rPr>
            </w:pPr>
          </w:p>
        </w:tc>
        <w:tc>
          <w:tcPr>
            <w:tcW w:w="2069" w:type="dxa"/>
          </w:tcPr>
          <w:p w:rsidR="008B0121" w:rsidRPr="00F21F99" w:rsidRDefault="008B0121" w:rsidP="003D1D64">
            <w:pPr>
              <w:jc w:val="both"/>
              <w:rPr>
                <w:rFonts w:ascii="Times New Roman" w:hAnsi="Times New Roman" w:cs="Times New Roman"/>
                <w:sz w:val="24"/>
                <w:szCs w:val="24"/>
                <w:lang w:val="en-US"/>
              </w:rPr>
            </w:pPr>
          </w:p>
        </w:tc>
        <w:tc>
          <w:tcPr>
            <w:tcW w:w="2070" w:type="dxa"/>
          </w:tcPr>
          <w:p w:rsidR="008B0121" w:rsidRPr="00F21F99" w:rsidRDefault="008B0121" w:rsidP="003D1D64">
            <w:pPr>
              <w:jc w:val="both"/>
              <w:rPr>
                <w:rFonts w:ascii="Times New Roman" w:hAnsi="Times New Roman" w:cs="Times New Roman"/>
                <w:sz w:val="24"/>
                <w:szCs w:val="24"/>
                <w:lang w:val="en-US"/>
              </w:rPr>
            </w:pPr>
          </w:p>
        </w:tc>
      </w:tr>
      <w:tr w:rsidR="008B0121" w:rsidRPr="00F21F99" w:rsidTr="003D1D64">
        <w:trPr>
          <w:trHeight w:val="537"/>
        </w:trPr>
        <w:tc>
          <w:tcPr>
            <w:tcW w:w="2069" w:type="dxa"/>
          </w:tcPr>
          <w:p w:rsidR="008B0121" w:rsidRPr="00F21F99" w:rsidRDefault="008B0121" w:rsidP="003D1D64">
            <w:pPr>
              <w:jc w:val="both"/>
              <w:rPr>
                <w:rFonts w:ascii="Times New Roman" w:hAnsi="Times New Roman" w:cs="Times New Roman"/>
                <w:sz w:val="24"/>
                <w:szCs w:val="24"/>
                <w:lang w:val="en-US"/>
              </w:rPr>
            </w:pPr>
          </w:p>
        </w:tc>
        <w:tc>
          <w:tcPr>
            <w:tcW w:w="2069" w:type="dxa"/>
          </w:tcPr>
          <w:p w:rsidR="008B0121" w:rsidRPr="00F21F99" w:rsidRDefault="008B0121" w:rsidP="003D1D64">
            <w:pPr>
              <w:jc w:val="both"/>
              <w:rPr>
                <w:rFonts w:ascii="Times New Roman" w:hAnsi="Times New Roman" w:cs="Times New Roman"/>
                <w:sz w:val="24"/>
                <w:szCs w:val="24"/>
                <w:lang w:val="en-US"/>
              </w:rPr>
            </w:pPr>
          </w:p>
        </w:tc>
        <w:tc>
          <w:tcPr>
            <w:tcW w:w="2069" w:type="dxa"/>
          </w:tcPr>
          <w:p w:rsidR="008B0121" w:rsidRPr="00F21F99" w:rsidRDefault="008B0121" w:rsidP="003D1D64">
            <w:pPr>
              <w:jc w:val="both"/>
              <w:rPr>
                <w:rFonts w:ascii="Times New Roman" w:hAnsi="Times New Roman" w:cs="Times New Roman"/>
                <w:sz w:val="24"/>
                <w:szCs w:val="24"/>
                <w:lang w:val="en-US"/>
              </w:rPr>
            </w:pPr>
          </w:p>
        </w:tc>
        <w:tc>
          <w:tcPr>
            <w:tcW w:w="2069" w:type="dxa"/>
          </w:tcPr>
          <w:p w:rsidR="008B0121" w:rsidRPr="00F21F99" w:rsidRDefault="008B0121" w:rsidP="003D1D64">
            <w:pPr>
              <w:jc w:val="both"/>
              <w:rPr>
                <w:rFonts w:ascii="Times New Roman" w:hAnsi="Times New Roman" w:cs="Times New Roman"/>
                <w:sz w:val="24"/>
                <w:szCs w:val="24"/>
                <w:lang w:val="en-US"/>
              </w:rPr>
            </w:pPr>
          </w:p>
        </w:tc>
        <w:tc>
          <w:tcPr>
            <w:tcW w:w="2070" w:type="dxa"/>
          </w:tcPr>
          <w:p w:rsidR="008B0121" w:rsidRPr="00F21F99" w:rsidRDefault="008B0121" w:rsidP="003D1D64">
            <w:pPr>
              <w:jc w:val="both"/>
              <w:rPr>
                <w:rFonts w:ascii="Times New Roman" w:hAnsi="Times New Roman" w:cs="Times New Roman"/>
                <w:sz w:val="24"/>
                <w:szCs w:val="24"/>
                <w:lang w:val="en-US"/>
              </w:rPr>
            </w:pPr>
          </w:p>
        </w:tc>
      </w:tr>
    </w:tbl>
    <w:p w:rsidR="008B0121" w:rsidRDefault="008B0121" w:rsidP="00A63308">
      <w:pPr>
        <w:jc w:val="both"/>
        <w:rPr>
          <w:rFonts w:ascii="Times New Roman" w:hAnsi="Times New Roman" w:cs="Times New Roman"/>
          <w:sz w:val="24"/>
          <w:szCs w:val="24"/>
          <w:lang w:val="en-US"/>
        </w:rPr>
      </w:pPr>
    </w:p>
    <w:p w:rsidR="008B0121" w:rsidRPr="00CA5804" w:rsidRDefault="008B0121" w:rsidP="008B0121">
      <w:pPr>
        <w:pStyle w:val="Ttulo3"/>
        <w:jc w:val="left"/>
        <w:rPr>
          <w:rFonts w:ascii="Times New Roman" w:hAnsi="Times New Roman"/>
          <w:b/>
          <w:sz w:val="24"/>
          <w:szCs w:val="24"/>
        </w:rPr>
      </w:pPr>
      <w:r w:rsidRPr="00CA5804">
        <w:rPr>
          <w:rFonts w:ascii="Times New Roman" w:hAnsi="Times New Roman"/>
          <w:b/>
          <w:bCs/>
          <w:sz w:val="24"/>
          <w:lang w:val="en-US"/>
        </w:rPr>
        <w:t>Characteristic</w:t>
      </w:r>
      <w:r w:rsidRPr="00CA5804">
        <w:rPr>
          <w:b/>
          <w:bCs/>
          <w:sz w:val="24"/>
        </w:rPr>
        <w:t xml:space="preserve"> </w:t>
      </w:r>
      <w:r w:rsidRPr="00CA5804">
        <w:rPr>
          <w:rFonts w:ascii="Times New Roman" w:hAnsi="Times New Roman"/>
          <w:b/>
          <w:sz w:val="24"/>
          <w:szCs w:val="24"/>
        </w:rPr>
        <w:t xml:space="preserve">1: </w:t>
      </w:r>
      <w:proofErr w:type="spellStart"/>
      <w:r w:rsidR="003D1D64" w:rsidRPr="00CA5804">
        <w:rPr>
          <w:rFonts w:ascii="Times New Roman" w:hAnsi="Times New Roman"/>
          <w:b/>
          <w:sz w:val="24"/>
          <w:szCs w:val="24"/>
        </w:rPr>
        <w:t>Shape</w:t>
      </w:r>
      <w:proofErr w:type="spellEnd"/>
    </w:p>
    <w:tbl>
      <w:tblPr>
        <w:tblW w:w="10221" w:type="dxa"/>
        <w:tblInd w:w="55" w:type="dxa"/>
        <w:tblCellMar>
          <w:left w:w="70" w:type="dxa"/>
          <w:right w:w="70" w:type="dxa"/>
        </w:tblCellMar>
        <w:tblLook w:val="04A0" w:firstRow="1" w:lastRow="0" w:firstColumn="1" w:lastColumn="0" w:noHBand="0" w:noVBand="1"/>
      </w:tblPr>
      <w:tblGrid>
        <w:gridCol w:w="8237"/>
        <w:gridCol w:w="1984"/>
      </w:tblGrid>
      <w:tr w:rsidR="008B0121" w:rsidRPr="00CA5804" w:rsidTr="003D1D64">
        <w:trPr>
          <w:trHeight w:val="50"/>
        </w:trPr>
        <w:tc>
          <w:tcPr>
            <w:tcW w:w="8237"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B0121" w:rsidRPr="00CA5804" w:rsidRDefault="008B0121" w:rsidP="003D1D64">
            <w:pPr>
              <w:rPr>
                <w:rFonts w:ascii="Times New Roman" w:hAnsi="Times New Roman" w:cs="Times New Roman"/>
                <w:b/>
                <w:bCs/>
                <w:sz w:val="24"/>
                <w:szCs w:val="24"/>
              </w:rPr>
            </w:pPr>
            <w:r w:rsidRPr="00CA5804">
              <w:rPr>
                <w:rFonts w:ascii="Times New Roman" w:hAnsi="Times New Roman" w:cs="Times New Roman"/>
                <w:b/>
                <w:bCs/>
                <w:sz w:val="24"/>
                <w:lang w:val="en-US"/>
              </w:rPr>
              <w:t>Specification</w:t>
            </w:r>
          </w:p>
        </w:tc>
        <w:tc>
          <w:tcPr>
            <w:tcW w:w="1984"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B0121" w:rsidRPr="00CA5804" w:rsidRDefault="008B0121" w:rsidP="003D1D64">
            <w:pPr>
              <w:jc w:val="center"/>
              <w:rPr>
                <w:rFonts w:ascii="Times New Roman" w:hAnsi="Times New Roman" w:cs="Times New Roman"/>
                <w:b/>
                <w:bCs/>
                <w:sz w:val="24"/>
                <w:szCs w:val="24"/>
              </w:rPr>
            </w:pPr>
            <w:r w:rsidRPr="00CA5804">
              <w:rPr>
                <w:rFonts w:ascii="Times New Roman" w:hAnsi="Times New Roman" w:cs="Times New Roman"/>
                <w:b/>
                <w:bCs/>
                <w:sz w:val="24"/>
                <w:szCs w:val="24"/>
                <w:lang w:val="en-US"/>
              </w:rPr>
              <w:t>Code</w:t>
            </w:r>
          </w:p>
        </w:tc>
      </w:tr>
      <w:tr w:rsidR="008B0121" w:rsidRPr="00CA5804" w:rsidTr="003D1D64">
        <w:trPr>
          <w:trHeight w:val="315"/>
        </w:trPr>
        <w:tc>
          <w:tcPr>
            <w:tcW w:w="8237"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3D1D64">
            <w:pPr>
              <w:rPr>
                <w:rFonts w:ascii="Times New Roman" w:hAnsi="Times New Roman" w:cs="Times New Roman"/>
                <w:bCs/>
                <w:sz w:val="24"/>
                <w:szCs w:val="24"/>
                <w:lang w:val="de-DE"/>
              </w:rPr>
            </w:pPr>
            <w:r w:rsidRPr="00CA5804">
              <w:rPr>
                <w:rFonts w:ascii="Times New Roman" w:hAnsi="Times New Roman" w:cs="Times New Roman"/>
                <w:bCs/>
                <w:sz w:val="24"/>
                <w:szCs w:val="24"/>
                <w:lang w:val="de-DE"/>
              </w:rPr>
              <w:t>Ceramic tile with the biggest side up to 59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3D1D64">
            <w:pPr>
              <w:jc w:val="center"/>
              <w:rPr>
                <w:rFonts w:ascii="Times New Roman" w:hAnsi="Times New Roman" w:cs="Times New Roman"/>
                <w:color w:val="000000"/>
                <w:sz w:val="24"/>
                <w:szCs w:val="24"/>
              </w:rPr>
            </w:pPr>
            <w:r w:rsidRPr="00CA5804">
              <w:rPr>
                <w:rFonts w:ascii="Times New Roman" w:hAnsi="Times New Roman" w:cs="Times New Roman"/>
                <w:color w:val="000000"/>
                <w:sz w:val="24"/>
                <w:szCs w:val="24"/>
              </w:rPr>
              <w:t>F1</w:t>
            </w:r>
          </w:p>
        </w:tc>
      </w:tr>
      <w:tr w:rsidR="008B0121" w:rsidRPr="00CA5804" w:rsidTr="003D1D64">
        <w:trPr>
          <w:trHeight w:val="315"/>
        </w:trPr>
        <w:tc>
          <w:tcPr>
            <w:tcW w:w="8237" w:type="dxa"/>
            <w:tcBorders>
              <w:top w:val="nil"/>
              <w:left w:val="single" w:sz="12" w:space="0" w:color="auto"/>
              <w:bottom w:val="single" w:sz="8" w:space="0" w:color="auto"/>
              <w:right w:val="single" w:sz="12" w:space="0" w:color="auto"/>
            </w:tcBorders>
            <w:shd w:val="clear" w:color="auto" w:fill="auto"/>
            <w:noWrap/>
            <w:hideMark/>
          </w:tcPr>
          <w:p w:rsidR="008B0121" w:rsidRPr="00CA5804" w:rsidRDefault="008B0121" w:rsidP="008B0121">
            <w:pPr>
              <w:rPr>
                <w:lang w:val="en-US"/>
              </w:rPr>
            </w:pPr>
            <w:r w:rsidRPr="00CA5804">
              <w:rPr>
                <w:rFonts w:ascii="Times New Roman" w:hAnsi="Times New Roman" w:cs="Times New Roman"/>
                <w:bCs/>
                <w:sz w:val="24"/>
                <w:szCs w:val="24"/>
                <w:lang w:val="en-US"/>
              </w:rPr>
              <w:t>Ceramic tile with the biggest side up to or equal 60 cm but inferior to 69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8B0121">
            <w:pPr>
              <w:jc w:val="center"/>
              <w:rPr>
                <w:rFonts w:ascii="Times New Roman" w:hAnsi="Times New Roman" w:cs="Times New Roman"/>
                <w:color w:val="000000"/>
                <w:sz w:val="24"/>
                <w:szCs w:val="24"/>
              </w:rPr>
            </w:pPr>
            <w:r w:rsidRPr="00CA5804">
              <w:rPr>
                <w:rFonts w:ascii="Times New Roman" w:hAnsi="Times New Roman" w:cs="Times New Roman"/>
                <w:color w:val="000000"/>
                <w:sz w:val="24"/>
                <w:szCs w:val="24"/>
              </w:rPr>
              <w:t>F2</w:t>
            </w:r>
          </w:p>
        </w:tc>
      </w:tr>
      <w:tr w:rsidR="008B0121" w:rsidRPr="00CA5804" w:rsidTr="003D1D64">
        <w:trPr>
          <w:trHeight w:val="315"/>
        </w:trPr>
        <w:tc>
          <w:tcPr>
            <w:tcW w:w="8237" w:type="dxa"/>
            <w:tcBorders>
              <w:top w:val="nil"/>
              <w:left w:val="single" w:sz="12" w:space="0" w:color="auto"/>
              <w:bottom w:val="single" w:sz="8" w:space="0" w:color="auto"/>
              <w:right w:val="single" w:sz="12" w:space="0" w:color="auto"/>
            </w:tcBorders>
            <w:shd w:val="clear" w:color="auto" w:fill="auto"/>
            <w:noWrap/>
            <w:hideMark/>
          </w:tcPr>
          <w:p w:rsidR="008B0121" w:rsidRPr="00CA5804" w:rsidRDefault="008B0121" w:rsidP="008B0121">
            <w:pPr>
              <w:rPr>
                <w:lang w:val="en-US"/>
              </w:rPr>
            </w:pPr>
            <w:r w:rsidRPr="00CA5804">
              <w:rPr>
                <w:rFonts w:ascii="Times New Roman" w:hAnsi="Times New Roman" w:cs="Times New Roman"/>
                <w:bCs/>
                <w:sz w:val="24"/>
                <w:szCs w:val="24"/>
                <w:lang w:val="en-US"/>
              </w:rPr>
              <w:t xml:space="preserve">Ceramic tile with the biggest side up to or equal </w:t>
            </w:r>
            <w:r w:rsidR="00CA5804" w:rsidRPr="00CA5804">
              <w:rPr>
                <w:rFonts w:ascii="Times New Roman" w:hAnsi="Times New Roman" w:cs="Times New Roman"/>
                <w:bCs/>
                <w:sz w:val="24"/>
                <w:szCs w:val="24"/>
                <w:lang w:val="en-US"/>
              </w:rPr>
              <w:t>7</w:t>
            </w:r>
            <w:r w:rsidRPr="00CA5804">
              <w:rPr>
                <w:rFonts w:ascii="Times New Roman" w:hAnsi="Times New Roman" w:cs="Times New Roman"/>
                <w:bCs/>
                <w:sz w:val="24"/>
                <w:szCs w:val="24"/>
                <w:lang w:val="en-US"/>
              </w:rPr>
              <w:t xml:space="preserve">0 cm but inferior to </w:t>
            </w:r>
            <w:r w:rsidR="00CA5804" w:rsidRPr="00CA5804">
              <w:rPr>
                <w:rFonts w:ascii="Times New Roman" w:hAnsi="Times New Roman" w:cs="Times New Roman"/>
                <w:bCs/>
                <w:sz w:val="24"/>
                <w:szCs w:val="24"/>
                <w:lang w:val="en-US"/>
              </w:rPr>
              <w:t>7</w:t>
            </w:r>
            <w:r w:rsidRPr="00CA5804">
              <w:rPr>
                <w:rFonts w:ascii="Times New Roman" w:hAnsi="Times New Roman" w:cs="Times New Roman"/>
                <w:bCs/>
                <w:sz w:val="24"/>
                <w:szCs w:val="24"/>
                <w:lang w:val="en-US"/>
              </w:rPr>
              <w:t>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8B0121">
            <w:pPr>
              <w:jc w:val="center"/>
              <w:rPr>
                <w:rFonts w:ascii="Times New Roman" w:hAnsi="Times New Roman" w:cs="Times New Roman"/>
                <w:color w:val="000000"/>
                <w:sz w:val="24"/>
                <w:szCs w:val="24"/>
              </w:rPr>
            </w:pPr>
            <w:r w:rsidRPr="00CA5804">
              <w:rPr>
                <w:rFonts w:ascii="Times New Roman" w:hAnsi="Times New Roman" w:cs="Times New Roman"/>
                <w:color w:val="000000"/>
                <w:sz w:val="24"/>
                <w:szCs w:val="24"/>
              </w:rPr>
              <w:t>F3</w:t>
            </w:r>
          </w:p>
        </w:tc>
      </w:tr>
      <w:tr w:rsidR="008B0121" w:rsidRPr="00CA5804" w:rsidTr="003D1D64">
        <w:trPr>
          <w:trHeight w:val="315"/>
        </w:trPr>
        <w:tc>
          <w:tcPr>
            <w:tcW w:w="8237" w:type="dxa"/>
            <w:tcBorders>
              <w:top w:val="nil"/>
              <w:left w:val="single" w:sz="12" w:space="0" w:color="auto"/>
              <w:bottom w:val="single" w:sz="8" w:space="0" w:color="auto"/>
              <w:right w:val="single" w:sz="12" w:space="0" w:color="auto"/>
            </w:tcBorders>
            <w:shd w:val="clear" w:color="auto" w:fill="auto"/>
            <w:noWrap/>
            <w:hideMark/>
          </w:tcPr>
          <w:p w:rsidR="008B0121" w:rsidRPr="00CA5804" w:rsidRDefault="008B0121" w:rsidP="008B0121">
            <w:pPr>
              <w:rPr>
                <w:lang w:val="en-US"/>
              </w:rPr>
            </w:pPr>
            <w:r w:rsidRPr="00CA5804">
              <w:rPr>
                <w:rFonts w:ascii="Times New Roman" w:hAnsi="Times New Roman" w:cs="Times New Roman"/>
                <w:bCs/>
                <w:sz w:val="24"/>
                <w:szCs w:val="24"/>
                <w:lang w:val="en-US"/>
              </w:rPr>
              <w:t xml:space="preserve">Ceramic tile with the biggest side up to or equal </w:t>
            </w:r>
            <w:r w:rsidR="00CA5804" w:rsidRPr="00CA5804">
              <w:rPr>
                <w:rFonts w:ascii="Times New Roman" w:hAnsi="Times New Roman" w:cs="Times New Roman"/>
                <w:bCs/>
                <w:sz w:val="24"/>
                <w:szCs w:val="24"/>
                <w:lang w:val="en-US"/>
              </w:rPr>
              <w:t>8</w:t>
            </w:r>
            <w:r w:rsidRPr="00CA5804">
              <w:rPr>
                <w:rFonts w:ascii="Times New Roman" w:hAnsi="Times New Roman" w:cs="Times New Roman"/>
                <w:bCs/>
                <w:sz w:val="24"/>
                <w:szCs w:val="24"/>
                <w:lang w:val="en-US"/>
              </w:rPr>
              <w:t xml:space="preserve">0 cm but inferior to </w:t>
            </w:r>
            <w:r w:rsidR="00CA5804" w:rsidRPr="00CA5804">
              <w:rPr>
                <w:rFonts w:ascii="Times New Roman" w:hAnsi="Times New Roman" w:cs="Times New Roman"/>
                <w:bCs/>
                <w:sz w:val="24"/>
                <w:szCs w:val="24"/>
                <w:lang w:val="en-US"/>
              </w:rPr>
              <w:t>8</w:t>
            </w:r>
            <w:r w:rsidRPr="00CA5804">
              <w:rPr>
                <w:rFonts w:ascii="Times New Roman" w:hAnsi="Times New Roman" w:cs="Times New Roman"/>
                <w:bCs/>
                <w:sz w:val="24"/>
                <w:szCs w:val="24"/>
                <w:lang w:val="en-US"/>
              </w:rPr>
              <w:t>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8B0121">
            <w:pPr>
              <w:jc w:val="center"/>
              <w:rPr>
                <w:rFonts w:ascii="Times New Roman" w:hAnsi="Times New Roman" w:cs="Times New Roman"/>
                <w:color w:val="000000"/>
                <w:sz w:val="24"/>
                <w:szCs w:val="24"/>
              </w:rPr>
            </w:pPr>
            <w:r w:rsidRPr="00CA5804">
              <w:rPr>
                <w:rFonts w:ascii="Times New Roman" w:hAnsi="Times New Roman" w:cs="Times New Roman"/>
                <w:color w:val="000000"/>
                <w:sz w:val="24"/>
                <w:szCs w:val="24"/>
              </w:rPr>
              <w:t>F4</w:t>
            </w:r>
          </w:p>
        </w:tc>
      </w:tr>
      <w:tr w:rsidR="008B0121" w:rsidRPr="00CA5804" w:rsidTr="003D1D64">
        <w:trPr>
          <w:trHeight w:val="315"/>
        </w:trPr>
        <w:tc>
          <w:tcPr>
            <w:tcW w:w="8237" w:type="dxa"/>
            <w:tcBorders>
              <w:top w:val="nil"/>
              <w:left w:val="single" w:sz="12" w:space="0" w:color="auto"/>
              <w:bottom w:val="single" w:sz="8" w:space="0" w:color="auto"/>
              <w:right w:val="single" w:sz="12" w:space="0" w:color="auto"/>
            </w:tcBorders>
            <w:shd w:val="clear" w:color="auto" w:fill="auto"/>
            <w:noWrap/>
            <w:hideMark/>
          </w:tcPr>
          <w:p w:rsidR="008B0121" w:rsidRPr="00CA5804" w:rsidRDefault="008B0121" w:rsidP="008B0121">
            <w:pPr>
              <w:rPr>
                <w:lang w:val="en-US"/>
              </w:rPr>
            </w:pPr>
            <w:r w:rsidRPr="00CA5804">
              <w:rPr>
                <w:rFonts w:ascii="Times New Roman" w:hAnsi="Times New Roman" w:cs="Times New Roman"/>
                <w:bCs/>
                <w:sz w:val="24"/>
                <w:szCs w:val="24"/>
                <w:lang w:val="en-US"/>
              </w:rPr>
              <w:lastRenderedPageBreak/>
              <w:t>Ceramic tile with t</w:t>
            </w:r>
            <w:r w:rsidR="00CA5804" w:rsidRPr="00CA5804">
              <w:rPr>
                <w:rFonts w:ascii="Times New Roman" w:hAnsi="Times New Roman" w:cs="Times New Roman"/>
                <w:bCs/>
                <w:sz w:val="24"/>
                <w:szCs w:val="24"/>
                <w:lang w:val="en-US"/>
              </w:rPr>
              <w:t>he biggest side up to or equal 90 cm but inferior to 9</w:t>
            </w:r>
            <w:r w:rsidRPr="00CA5804">
              <w:rPr>
                <w:rFonts w:ascii="Times New Roman" w:hAnsi="Times New Roman" w:cs="Times New Roman"/>
                <w:bCs/>
                <w:sz w:val="24"/>
                <w:szCs w:val="24"/>
                <w:lang w:val="en-US"/>
              </w:rPr>
              <w:t>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8B0121">
            <w:pPr>
              <w:jc w:val="center"/>
              <w:rPr>
                <w:rFonts w:ascii="Times New Roman" w:hAnsi="Times New Roman" w:cs="Times New Roman"/>
                <w:color w:val="000000"/>
                <w:sz w:val="24"/>
                <w:szCs w:val="24"/>
              </w:rPr>
            </w:pPr>
            <w:r w:rsidRPr="00CA5804">
              <w:rPr>
                <w:rFonts w:ascii="Times New Roman" w:hAnsi="Times New Roman" w:cs="Times New Roman"/>
                <w:color w:val="000000"/>
                <w:sz w:val="24"/>
                <w:szCs w:val="24"/>
              </w:rPr>
              <w:t>F5</w:t>
            </w:r>
          </w:p>
        </w:tc>
      </w:tr>
    </w:tbl>
    <w:p w:rsidR="008B0121" w:rsidRPr="00CA5804" w:rsidRDefault="008B0121" w:rsidP="00A63308">
      <w:pPr>
        <w:jc w:val="both"/>
        <w:rPr>
          <w:rFonts w:ascii="Times New Roman" w:hAnsi="Times New Roman" w:cs="Times New Roman"/>
          <w:sz w:val="24"/>
          <w:szCs w:val="24"/>
          <w:lang w:val="en-US"/>
        </w:rPr>
      </w:pPr>
    </w:p>
    <w:p w:rsidR="008B0121" w:rsidRDefault="008B0121" w:rsidP="008B0121">
      <w:pPr>
        <w:pStyle w:val="Ttulo3"/>
        <w:jc w:val="left"/>
        <w:rPr>
          <w:rFonts w:ascii="Times New Roman" w:hAnsi="Times New Roman"/>
          <w:b/>
          <w:bCs/>
          <w:sz w:val="24"/>
          <w:szCs w:val="24"/>
        </w:rPr>
      </w:pPr>
      <w:r w:rsidRPr="00CA5804">
        <w:rPr>
          <w:rFonts w:ascii="Times New Roman" w:hAnsi="Times New Roman"/>
          <w:b/>
          <w:bCs/>
          <w:sz w:val="24"/>
          <w:lang w:val="en-US"/>
        </w:rPr>
        <w:t>Characteristic</w:t>
      </w:r>
      <w:r w:rsidRPr="00CA5804">
        <w:rPr>
          <w:rFonts w:ascii="Times New Roman" w:hAnsi="Times New Roman"/>
          <w:b/>
          <w:bCs/>
          <w:sz w:val="24"/>
        </w:rPr>
        <w:t xml:space="preserve"> </w:t>
      </w:r>
      <w:r w:rsidRPr="00CA5804">
        <w:rPr>
          <w:rFonts w:ascii="Times New Roman" w:hAnsi="Times New Roman"/>
          <w:b/>
          <w:sz w:val="24"/>
          <w:szCs w:val="24"/>
        </w:rPr>
        <w:t xml:space="preserve">2: </w:t>
      </w:r>
      <w:proofErr w:type="spellStart"/>
      <w:r w:rsidRPr="00CA5804">
        <w:rPr>
          <w:rFonts w:ascii="Times New Roman" w:hAnsi="Times New Roman"/>
          <w:b/>
          <w:bCs/>
          <w:sz w:val="24"/>
          <w:szCs w:val="24"/>
        </w:rPr>
        <w:t>Type</w:t>
      </w:r>
      <w:proofErr w:type="spellEnd"/>
      <w:r w:rsidRPr="00CA5804">
        <w:rPr>
          <w:rFonts w:ascii="Times New Roman" w:hAnsi="Times New Roman"/>
          <w:b/>
          <w:bCs/>
          <w:sz w:val="24"/>
          <w:szCs w:val="24"/>
        </w:rPr>
        <w:t xml:space="preserve"> </w:t>
      </w:r>
    </w:p>
    <w:tbl>
      <w:tblPr>
        <w:tblW w:w="10221" w:type="dxa"/>
        <w:tblInd w:w="55" w:type="dxa"/>
        <w:tblLayout w:type="fixed"/>
        <w:tblCellMar>
          <w:left w:w="70" w:type="dxa"/>
          <w:right w:w="70" w:type="dxa"/>
        </w:tblCellMar>
        <w:tblLook w:val="04A0" w:firstRow="1" w:lastRow="0" w:firstColumn="1" w:lastColumn="0" w:noHBand="0" w:noVBand="1"/>
      </w:tblPr>
      <w:tblGrid>
        <w:gridCol w:w="8237"/>
        <w:gridCol w:w="1984"/>
      </w:tblGrid>
      <w:tr w:rsidR="008B0121" w:rsidRPr="00CA5804" w:rsidTr="003D1D64">
        <w:trPr>
          <w:trHeight w:val="315"/>
          <w:tblHeader/>
        </w:trPr>
        <w:tc>
          <w:tcPr>
            <w:tcW w:w="8237"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B0121" w:rsidRPr="00CA5804" w:rsidRDefault="008B0121" w:rsidP="003D1D64">
            <w:pPr>
              <w:rPr>
                <w:rFonts w:ascii="Times New Roman" w:hAnsi="Times New Roman" w:cs="Times New Roman"/>
                <w:b/>
                <w:bCs/>
                <w:sz w:val="24"/>
                <w:szCs w:val="24"/>
              </w:rPr>
            </w:pPr>
            <w:proofErr w:type="spellStart"/>
            <w:r w:rsidRPr="00CA5804">
              <w:rPr>
                <w:rFonts w:ascii="Times New Roman" w:hAnsi="Times New Roman" w:cs="Times New Roman"/>
                <w:bCs/>
                <w:sz w:val="24"/>
                <w:szCs w:val="24"/>
              </w:rPr>
              <w:t>Type</w:t>
            </w:r>
            <w:proofErr w:type="spellEnd"/>
          </w:p>
        </w:tc>
        <w:tc>
          <w:tcPr>
            <w:tcW w:w="1984" w:type="dxa"/>
            <w:tcBorders>
              <w:top w:val="single" w:sz="12" w:space="0" w:color="auto"/>
              <w:left w:val="single" w:sz="12" w:space="0" w:color="auto"/>
              <w:bottom w:val="single" w:sz="12" w:space="0" w:color="auto"/>
              <w:right w:val="single" w:sz="12" w:space="0" w:color="auto"/>
            </w:tcBorders>
            <w:vAlign w:val="bottom"/>
          </w:tcPr>
          <w:p w:rsidR="008B0121" w:rsidRPr="00CA5804" w:rsidRDefault="008B0121" w:rsidP="003D1D64">
            <w:pPr>
              <w:jc w:val="center"/>
              <w:rPr>
                <w:rFonts w:ascii="Times New Roman" w:hAnsi="Times New Roman" w:cs="Times New Roman"/>
                <w:b/>
                <w:bCs/>
                <w:sz w:val="24"/>
                <w:szCs w:val="24"/>
              </w:rPr>
            </w:pPr>
            <w:proofErr w:type="spellStart"/>
            <w:r w:rsidRPr="00CA5804">
              <w:rPr>
                <w:rFonts w:ascii="Times New Roman" w:hAnsi="Times New Roman" w:cs="Times New Roman"/>
                <w:b/>
                <w:bCs/>
                <w:sz w:val="24"/>
                <w:szCs w:val="24"/>
              </w:rPr>
              <w:t>Code</w:t>
            </w:r>
            <w:proofErr w:type="spellEnd"/>
          </w:p>
        </w:tc>
      </w:tr>
      <w:tr w:rsidR="008B0121" w:rsidRPr="00CA5804" w:rsidTr="003D1D64">
        <w:trPr>
          <w:trHeight w:val="315"/>
        </w:trPr>
        <w:tc>
          <w:tcPr>
            <w:tcW w:w="8237" w:type="dxa"/>
            <w:tcBorders>
              <w:top w:val="single" w:sz="12" w:space="0" w:color="auto"/>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3D1D64">
            <w:pPr>
              <w:rPr>
                <w:rFonts w:ascii="Times New Roman" w:hAnsi="Times New Roman" w:cs="Times New Roman"/>
                <w:bCs/>
                <w:sz w:val="24"/>
                <w:szCs w:val="24"/>
              </w:rPr>
            </w:pPr>
            <w:r w:rsidRPr="00CA5804">
              <w:rPr>
                <w:rFonts w:ascii="Times New Roman" w:hAnsi="Times New Roman" w:cs="Times New Roman"/>
                <w:bCs/>
                <w:sz w:val="24"/>
                <w:szCs w:val="24"/>
              </w:rPr>
              <w:t>Natural/</w:t>
            </w:r>
            <w:proofErr w:type="spellStart"/>
            <w:r w:rsidRPr="00CA5804">
              <w:rPr>
                <w:rFonts w:ascii="Times New Roman" w:hAnsi="Times New Roman" w:cs="Times New Roman"/>
                <w:bCs/>
                <w:sz w:val="24"/>
                <w:szCs w:val="24"/>
              </w:rPr>
              <w:t>unpolished</w:t>
            </w:r>
            <w:proofErr w:type="spellEnd"/>
          </w:p>
        </w:tc>
        <w:tc>
          <w:tcPr>
            <w:tcW w:w="1984" w:type="dxa"/>
            <w:tcBorders>
              <w:top w:val="single" w:sz="12" w:space="0" w:color="auto"/>
              <w:left w:val="single" w:sz="12" w:space="0" w:color="auto"/>
              <w:bottom w:val="single" w:sz="8" w:space="0" w:color="auto"/>
              <w:right w:val="single" w:sz="12" w:space="0" w:color="auto"/>
            </w:tcBorders>
            <w:vAlign w:val="bottom"/>
          </w:tcPr>
          <w:p w:rsidR="008B0121" w:rsidRPr="00CA5804" w:rsidRDefault="008B0121" w:rsidP="003D1D64">
            <w:pPr>
              <w:jc w:val="center"/>
              <w:rPr>
                <w:rFonts w:ascii="Times New Roman" w:hAnsi="Times New Roman" w:cs="Times New Roman"/>
                <w:bCs/>
                <w:sz w:val="24"/>
                <w:szCs w:val="24"/>
              </w:rPr>
            </w:pPr>
            <w:r w:rsidRPr="00CA5804">
              <w:rPr>
                <w:rFonts w:ascii="Times New Roman" w:hAnsi="Times New Roman" w:cs="Times New Roman"/>
                <w:bCs/>
                <w:sz w:val="24"/>
                <w:szCs w:val="24"/>
              </w:rPr>
              <w:t>T1</w:t>
            </w:r>
          </w:p>
        </w:tc>
      </w:tr>
      <w:tr w:rsidR="008B0121" w:rsidRPr="003D1D64" w:rsidTr="003D1D64">
        <w:trPr>
          <w:trHeight w:val="315"/>
        </w:trPr>
        <w:tc>
          <w:tcPr>
            <w:tcW w:w="8237" w:type="dxa"/>
            <w:tcBorders>
              <w:top w:val="nil"/>
              <w:left w:val="single" w:sz="12" w:space="0" w:color="auto"/>
              <w:bottom w:val="single" w:sz="8" w:space="0" w:color="auto"/>
              <w:right w:val="single" w:sz="12" w:space="0" w:color="auto"/>
            </w:tcBorders>
            <w:shd w:val="clear" w:color="auto" w:fill="auto"/>
            <w:noWrap/>
            <w:vAlign w:val="bottom"/>
            <w:hideMark/>
          </w:tcPr>
          <w:p w:rsidR="008B0121" w:rsidRPr="00CA5804" w:rsidRDefault="008B0121" w:rsidP="003D1D64">
            <w:pPr>
              <w:rPr>
                <w:rFonts w:ascii="Times New Roman" w:hAnsi="Times New Roman" w:cs="Times New Roman"/>
                <w:bCs/>
                <w:sz w:val="24"/>
                <w:szCs w:val="24"/>
              </w:rPr>
            </w:pPr>
            <w:proofErr w:type="spellStart"/>
            <w:r w:rsidRPr="00CA5804">
              <w:rPr>
                <w:rFonts w:ascii="Times New Roman" w:hAnsi="Times New Roman" w:cs="Times New Roman"/>
                <w:bCs/>
                <w:sz w:val="24"/>
                <w:szCs w:val="24"/>
              </w:rPr>
              <w:t>Polished</w:t>
            </w:r>
            <w:proofErr w:type="spellEnd"/>
          </w:p>
        </w:tc>
        <w:tc>
          <w:tcPr>
            <w:tcW w:w="1984" w:type="dxa"/>
            <w:tcBorders>
              <w:top w:val="nil"/>
              <w:left w:val="single" w:sz="12" w:space="0" w:color="auto"/>
              <w:bottom w:val="single" w:sz="8" w:space="0" w:color="auto"/>
              <w:right w:val="single" w:sz="12" w:space="0" w:color="auto"/>
            </w:tcBorders>
            <w:vAlign w:val="bottom"/>
          </w:tcPr>
          <w:p w:rsidR="008B0121" w:rsidRPr="003D1D64" w:rsidRDefault="008B0121" w:rsidP="003D1D64">
            <w:pPr>
              <w:jc w:val="center"/>
              <w:rPr>
                <w:rFonts w:ascii="Times New Roman" w:hAnsi="Times New Roman" w:cs="Times New Roman"/>
                <w:bCs/>
                <w:sz w:val="24"/>
                <w:szCs w:val="24"/>
              </w:rPr>
            </w:pPr>
            <w:r w:rsidRPr="00CA5804">
              <w:rPr>
                <w:rFonts w:ascii="Times New Roman" w:hAnsi="Times New Roman" w:cs="Times New Roman"/>
                <w:bCs/>
                <w:sz w:val="24"/>
                <w:szCs w:val="24"/>
              </w:rPr>
              <w:t>T2</w:t>
            </w:r>
          </w:p>
        </w:tc>
      </w:tr>
    </w:tbl>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w:t>
      </w:r>
      <w:r w:rsidRPr="005442AE">
        <w:rPr>
          <w:rFonts w:ascii="Times New Roman" w:hAnsi="Times New Roman" w:cs="Times New Roman"/>
          <w:sz w:val="24"/>
          <w:szCs w:val="24"/>
          <w:lang w:val="en-US"/>
        </w:rPr>
        <w:lastRenderedPageBreak/>
        <w:t>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D72DE6"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3A573"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5442AE">
        <w:rPr>
          <w:rFonts w:ascii="Times New Roman" w:hAnsi="Times New Roman" w:cs="Times New Roman"/>
          <w:sz w:val="24"/>
          <w:szCs w:val="24"/>
          <w:lang w:val="en-US"/>
        </w:rPr>
        <w:lastRenderedPageBreak/>
        <w:t xml:space="preserve">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152221" w:rsidRDefault="00F31A2D" w:rsidP="008E3A0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r>
      <w:r w:rsidRPr="00665E03">
        <w:rPr>
          <w:rFonts w:ascii="Times New Roman" w:hAnsi="Times New Roman" w:cs="Times New Roman"/>
          <w:sz w:val="24"/>
          <w:szCs w:val="24"/>
          <w:lang w:val="en-US"/>
        </w:rPr>
        <w:t>8.3.2</w:t>
      </w:r>
      <w:r w:rsidR="00CE6C62" w:rsidRPr="00665E03">
        <w:rPr>
          <w:rFonts w:ascii="Times New Roman" w:hAnsi="Times New Roman" w:cs="Times New Roman"/>
          <w:sz w:val="24"/>
          <w:szCs w:val="24"/>
          <w:lang w:val="en-US"/>
        </w:rPr>
        <w:t xml:space="preserve"> Report </w:t>
      </w:r>
      <w:r w:rsidR="00152221" w:rsidRPr="00665E03">
        <w:rPr>
          <w:rFonts w:ascii="Times New Roman" w:hAnsi="Times New Roman" w:cs="Times New Roman"/>
          <w:sz w:val="24"/>
          <w:szCs w:val="24"/>
          <w:lang w:val="en-US"/>
        </w:rPr>
        <w:t>data related to the ten largest markets to which your company exported in Appendix V. The presentation of these data is mandatory, even if your company reports data related to sales in the domestic market</w:t>
      </w:r>
      <w:r w:rsidR="004A796C" w:rsidRPr="00665E03">
        <w:rPr>
          <w:rFonts w:ascii="Times New Roman" w:hAnsi="Times New Roman" w:cs="Times New Roman"/>
          <w:sz w:val="24"/>
          <w:szCs w:val="24"/>
          <w:lang w:val="en-US"/>
        </w:rPr>
        <w:t>.</w:t>
      </w:r>
      <w:r w:rsidR="00152221" w:rsidRPr="00665E03">
        <w:rPr>
          <w:rFonts w:ascii="Times New Roman" w:hAnsi="Times New Roman" w:cs="Times New Roman"/>
          <w:sz w:val="24"/>
          <w:szCs w:val="24"/>
          <w:lang w:val="en-US"/>
        </w:rPr>
        <w:t xml:space="preserve"> Data related to sales in the domestic market and to the ten largest markets to which your company exported must be filled according to instructions contained in Section V - Item A.</w:t>
      </w:r>
    </w:p>
    <w:p w:rsidR="00152221" w:rsidRPr="00152221" w:rsidRDefault="00152221" w:rsidP="00A63308">
      <w:pPr>
        <w:jc w:val="both"/>
        <w:rPr>
          <w:rFonts w:ascii="Times New Roman" w:hAnsi="Times New Roman" w:cs="Times New Roman"/>
          <w:sz w:val="24"/>
          <w:szCs w:val="24"/>
          <w:lang w:val="en-US"/>
        </w:rPr>
      </w:pPr>
    </w:p>
    <w:p w:rsidR="003F4FF1" w:rsidRPr="005442AE" w:rsidRDefault="003F4FF1" w:rsidP="00A63308">
      <w:pPr>
        <w:jc w:val="both"/>
        <w:rPr>
          <w:rFonts w:ascii="Times New Roman" w:hAnsi="Times New Roman" w:cs="Times New Roman"/>
          <w:b/>
          <w:sz w:val="24"/>
          <w:szCs w:val="24"/>
          <w:lang w:val="en-US"/>
        </w:rPr>
      </w:pPr>
      <w:r w:rsidRPr="00152221">
        <w:rPr>
          <w:rFonts w:ascii="Times New Roman" w:hAnsi="Times New Roman" w:cs="Times New Roman"/>
          <w:b/>
          <w:sz w:val="24"/>
          <w:szCs w:val="24"/>
          <w:lang w:val="en-US"/>
        </w:rPr>
        <w:tab/>
      </w:r>
      <w:r w:rsidRPr="005442AE">
        <w:rPr>
          <w:rFonts w:ascii="Times New Roman" w:hAnsi="Times New Roman" w:cs="Times New Roman"/>
          <w:b/>
          <w:sz w:val="24"/>
          <w:szCs w:val="24"/>
          <w:lang w:val="en-US"/>
        </w:rPr>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797CEF"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797CEF"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604173"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54A65"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60A3C"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62001"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to sell the product in the foreign market.  Where </w:t>
      </w:r>
      <w:r w:rsidRPr="005442AE">
        <w:rPr>
          <w:rFonts w:ascii="Times New Roman" w:hAnsi="Times New Roman" w:cs="Times New Roman"/>
          <w:sz w:val="24"/>
          <w:szCs w:val="24"/>
          <w:lang w:val="en-US"/>
        </w:rPr>
        <w:lastRenderedPageBreak/>
        <w:t>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797CEF" w:rsidTr="003B0429">
        <w:tc>
          <w:tcPr>
            <w:tcW w:w="9886" w:type="dxa"/>
          </w:tcPr>
          <w:p w:rsidR="00152221" w:rsidRPr="00665E03" w:rsidRDefault="00A63308" w:rsidP="00152221">
            <w:pPr>
              <w:jc w:val="both"/>
              <w:rPr>
                <w:rFonts w:ascii="Times New Roman" w:hAnsi="Times New Roman" w:cs="Times New Roman"/>
                <w:sz w:val="24"/>
                <w:szCs w:val="24"/>
                <w:lang w:val="en-US"/>
              </w:rPr>
            </w:pPr>
            <w:r w:rsidRPr="00665E03">
              <w:rPr>
                <w:rFonts w:ascii="Times New Roman" w:hAnsi="Times New Roman" w:cs="Times New Roman"/>
                <w:b/>
                <w:sz w:val="24"/>
                <w:szCs w:val="24"/>
                <w:lang w:val="en-US"/>
              </w:rPr>
              <w:t xml:space="preserve">Fields 38.0 through 45.0:  </w:t>
            </w:r>
            <w:r w:rsidR="00152221" w:rsidRPr="00665E03">
              <w:rPr>
                <w:rFonts w:ascii="Times New Roman" w:hAnsi="Times New Roman" w:cs="Times New Roman"/>
                <w:sz w:val="24"/>
                <w:szCs w:val="24"/>
                <w:lang w:val="en-US"/>
              </w:rPr>
              <w:t>Please respond to the following items related to third-country sales. Please report all values in American dollars. Please specify the unit of measure used to report all values in each one of the fields.</w:t>
            </w:r>
            <w:bookmarkStart w:id="0" w:name="_GoBack"/>
            <w:bookmarkEnd w:id="0"/>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797CEF"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797CEF"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797CEF"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797CEF"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BF1F64" w:rsidRPr="00797CEF"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797CEF"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797CEF"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797CEF"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797CEF"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797CEF"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797CEF"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797CEF"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797CEF"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797CEF"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797CEF"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B5D3D"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37C3A"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E6A46"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244F6"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797CEF"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w:t>
      </w:r>
      <w:r w:rsidRPr="005442AE">
        <w:rPr>
          <w:rFonts w:ascii="Times New Roman" w:hAnsi="Times New Roman" w:cs="Times New Roman"/>
          <w:sz w:val="24"/>
          <w:szCs w:val="24"/>
          <w:lang w:val="en-US"/>
        </w:rPr>
        <w:lastRenderedPageBreak/>
        <w:t>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w:t>
      </w:r>
      <w:r w:rsidRPr="005442AE">
        <w:rPr>
          <w:rFonts w:ascii="Times New Roman" w:hAnsi="Times New Roman" w:cs="Times New Roman"/>
          <w:sz w:val="24"/>
          <w:szCs w:val="24"/>
          <w:lang w:val="en-US"/>
        </w:rPr>
        <w:lastRenderedPageBreak/>
        <w:t>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7E387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CEF" w:rsidRDefault="00797CEF">
      <w:pPr>
        <w:spacing w:after="0" w:line="240" w:lineRule="auto"/>
      </w:pPr>
      <w:r>
        <w:separator/>
      </w:r>
    </w:p>
  </w:endnote>
  <w:endnote w:type="continuationSeparator" w:id="0">
    <w:p w:rsidR="00797CEF" w:rsidRDefault="00797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F" w:rsidRPr="00343607" w:rsidRDefault="00797CEF">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65E03">
      <w:rPr>
        <w:rStyle w:val="Nmerodepgina"/>
        <w:noProof/>
        <w:lang w:val="en-US"/>
      </w:rPr>
      <w:t>45</w:t>
    </w:r>
    <w:r>
      <w:rPr>
        <w:rStyle w:val="Nmerodepgina"/>
      </w:rPr>
      <w:fldChar w:fldCharType="end"/>
    </w:r>
  </w:p>
  <w:p w:rsidR="00797CEF" w:rsidRPr="00B10A3A" w:rsidRDefault="00797CEF"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3"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F" w:rsidRDefault="00797CEF">
    <w:pPr>
      <w:pStyle w:val="Rodap"/>
      <w:rPr>
        <w:sz w:val="16"/>
        <w:szCs w:val="16"/>
      </w:rPr>
    </w:pPr>
  </w:p>
  <w:p w:rsidR="00797CEF" w:rsidRPr="00B10A3A" w:rsidRDefault="00797CEF">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CEF" w:rsidRDefault="00797CEF">
      <w:pPr>
        <w:spacing w:after="0" w:line="240" w:lineRule="auto"/>
      </w:pPr>
      <w:r>
        <w:separator/>
      </w:r>
    </w:p>
  </w:footnote>
  <w:footnote w:type="continuationSeparator" w:id="0">
    <w:p w:rsidR="00797CEF" w:rsidRDefault="00797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F" w:rsidRPr="00E90ABD" w:rsidRDefault="00797CE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ahra Faheina Gadelha">
    <w15:presenceInfo w15:providerId="Windows Live" w15:userId="194c044519c0c0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6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08"/>
    <w:rsid w:val="00005701"/>
    <w:rsid w:val="00007F0E"/>
    <w:rsid w:val="000120D0"/>
    <w:rsid w:val="00023431"/>
    <w:rsid w:val="00032B4A"/>
    <w:rsid w:val="000349B6"/>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2125"/>
    <w:rsid w:val="001233B4"/>
    <w:rsid w:val="00125E6A"/>
    <w:rsid w:val="00126B5D"/>
    <w:rsid w:val="0013617D"/>
    <w:rsid w:val="00136BE6"/>
    <w:rsid w:val="0014284C"/>
    <w:rsid w:val="00147A4E"/>
    <w:rsid w:val="001504E7"/>
    <w:rsid w:val="00150CD0"/>
    <w:rsid w:val="00152221"/>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B4D29"/>
    <w:rsid w:val="003C1010"/>
    <w:rsid w:val="003C2922"/>
    <w:rsid w:val="003C4373"/>
    <w:rsid w:val="003C54DF"/>
    <w:rsid w:val="003C5720"/>
    <w:rsid w:val="003C580F"/>
    <w:rsid w:val="003D0023"/>
    <w:rsid w:val="003D1D64"/>
    <w:rsid w:val="003D2F2A"/>
    <w:rsid w:val="003D2FA9"/>
    <w:rsid w:val="003D32D4"/>
    <w:rsid w:val="003E19EE"/>
    <w:rsid w:val="003E5CA8"/>
    <w:rsid w:val="003F133B"/>
    <w:rsid w:val="003F4FF1"/>
    <w:rsid w:val="003F73EB"/>
    <w:rsid w:val="00401E43"/>
    <w:rsid w:val="004024F8"/>
    <w:rsid w:val="00405FA6"/>
    <w:rsid w:val="0041394A"/>
    <w:rsid w:val="0041546C"/>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1F7"/>
    <w:rsid w:val="0049356D"/>
    <w:rsid w:val="00494E76"/>
    <w:rsid w:val="00495ED4"/>
    <w:rsid w:val="004A351E"/>
    <w:rsid w:val="004A4696"/>
    <w:rsid w:val="004A571A"/>
    <w:rsid w:val="004A5A72"/>
    <w:rsid w:val="004A796C"/>
    <w:rsid w:val="004B446E"/>
    <w:rsid w:val="004B5411"/>
    <w:rsid w:val="004B65C7"/>
    <w:rsid w:val="004C14AC"/>
    <w:rsid w:val="004C569B"/>
    <w:rsid w:val="004D5404"/>
    <w:rsid w:val="004E4C23"/>
    <w:rsid w:val="004E4FC6"/>
    <w:rsid w:val="004F406F"/>
    <w:rsid w:val="004F590B"/>
    <w:rsid w:val="004F76A9"/>
    <w:rsid w:val="00502462"/>
    <w:rsid w:val="00505493"/>
    <w:rsid w:val="00506B6C"/>
    <w:rsid w:val="0051253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65E03"/>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23D9"/>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97CEF"/>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0121"/>
    <w:rsid w:val="008B125B"/>
    <w:rsid w:val="008B38D1"/>
    <w:rsid w:val="008C3525"/>
    <w:rsid w:val="008C3BCE"/>
    <w:rsid w:val="008C5234"/>
    <w:rsid w:val="008D0AB0"/>
    <w:rsid w:val="008D2CE0"/>
    <w:rsid w:val="008D46B2"/>
    <w:rsid w:val="008E3A0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6ECE"/>
    <w:rsid w:val="00947A41"/>
    <w:rsid w:val="0095390A"/>
    <w:rsid w:val="009642CE"/>
    <w:rsid w:val="0096624D"/>
    <w:rsid w:val="009748E2"/>
    <w:rsid w:val="0099693E"/>
    <w:rsid w:val="009A1459"/>
    <w:rsid w:val="009A2706"/>
    <w:rsid w:val="009B0FB7"/>
    <w:rsid w:val="009B7107"/>
    <w:rsid w:val="009C1D82"/>
    <w:rsid w:val="009C20D8"/>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5C4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A5804"/>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1199"/>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0349B6"/>
    <w:rPr>
      <w:color w:val="808080"/>
      <w:shd w:val="clear" w:color="auto" w:fill="E6E6E6"/>
    </w:rPr>
  </w:style>
  <w:style w:type="character" w:customStyle="1" w:styleId="tlid-translation">
    <w:name w:val="tlid-translation"/>
    <w:basedOn w:val="Fontepargpadro"/>
    <w:rsid w:val="00505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rcelanatorev@mdic.gov.b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F8553-25C8-4FC5-9E39-C8AD3DA9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51</Pages>
  <Words>14789</Words>
  <Characters>79862</Characters>
  <Application>Microsoft Office Word</Application>
  <DocSecurity>2</DocSecurity>
  <Lines>665</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7</cp:revision>
  <dcterms:created xsi:type="dcterms:W3CDTF">2019-12-23T16:34:00Z</dcterms:created>
  <dcterms:modified xsi:type="dcterms:W3CDTF">2019-12-23T17:54:00Z</dcterms:modified>
</cp:coreProperties>
</file>